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398D2" w14:textId="77777777" w:rsidR="00F1042D" w:rsidRDefault="00F1042D" w:rsidP="004F2A5E">
      <w:pPr>
        <w:spacing w:after="0"/>
        <w:jc w:val="right"/>
        <w:rPr>
          <w:rFonts w:cs="Arial"/>
          <w:b/>
          <w:szCs w:val="22"/>
        </w:rPr>
      </w:pPr>
    </w:p>
    <w:p w14:paraId="6C3B3BDF" w14:textId="77777777" w:rsidR="00A426E6" w:rsidRDefault="00A426E6" w:rsidP="004F2A5E">
      <w:pPr>
        <w:spacing w:after="0"/>
        <w:jc w:val="right"/>
        <w:rPr>
          <w:rFonts w:cs="Arial"/>
          <w:b/>
          <w:sz w:val="24"/>
          <w:szCs w:val="24"/>
        </w:rPr>
      </w:pPr>
    </w:p>
    <w:p w14:paraId="584E1A57" w14:textId="3AB27B91" w:rsidR="004F2A5E" w:rsidRPr="00F1042D" w:rsidRDefault="004F2A5E" w:rsidP="004F2A5E">
      <w:pPr>
        <w:spacing w:after="0"/>
        <w:jc w:val="right"/>
        <w:rPr>
          <w:rFonts w:cs="Arial"/>
          <w:b/>
          <w:sz w:val="24"/>
          <w:szCs w:val="24"/>
        </w:rPr>
      </w:pPr>
      <w:r w:rsidRPr="00F1042D">
        <w:rPr>
          <w:rFonts w:cs="Arial"/>
          <w:b/>
          <w:sz w:val="24"/>
          <w:szCs w:val="24"/>
        </w:rPr>
        <w:t>Příloha č. 6 Koncesní smlouvy</w:t>
      </w:r>
    </w:p>
    <w:p w14:paraId="47555A77" w14:textId="77777777" w:rsidR="004F2A5E" w:rsidRPr="00F1042D" w:rsidRDefault="004F2A5E" w:rsidP="004F2A5E">
      <w:pPr>
        <w:spacing w:before="120" w:after="0"/>
        <w:jc w:val="center"/>
        <w:rPr>
          <w:rFonts w:cs="Arial"/>
          <w:sz w:val="24"/>
          <w:szCs w:val="24"/>
        </w:rPr>
      </w:pPr>
    </w:p>
    <w:p w14:paraId="307C5F6C" w14:textId="77777777" w:rsidR="004F2A5E" w:rsidRDefault="004F2A5E" w:rsidP="004F2A5E">
      <w:pPr>
        <w:pBdr>
          <w:bottom w:val="single" w:sz="6" w:space="1" w:color="auto"/>
        </w:pBdr>
        <w:spacing w:after="0"/>
        <w:rPr>
          <w:rFonts w:cs="Arial"/>
          <w:b/>
          <w:sz w:val="28"/>
          <w:szCs w:val="28"/>
        </w:rPr>
      </w:pPr>
    </w:p>
    <w:p w14:paraId="2E65840F" w14:textId="77777777" w:rsidR="004F2A5E" w:rsidRPr="00CD6AAC" w:rsidRDefault="004F2A5E" w:rsidP="004F2A5E">
      <w:pPr>
        <w:pBdr>
          <w:bottom w:val="single" w:sz="6" w:space="1" w:color="auto"/>
        </w:pBdr>
        <w:spacing w:after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Základní v</w:t>
      </w:r>
      <w:r w:rsidRPr="007C5878">
        <w:rPr>
          <w:rFonts w:cs="Arial"/>
          <w:b/>
          <w:sz w:val="28"/>
          <w:szCs w:val="28"/>
        </w:rPr>
        <w:t xml:space="preserve">ýkonové ukazatele a smluvní pokutové body </w:t>
      </w:r>
    </w:p>
    <w:p w14:paraId="0787F46A" w14:textId="6EA60E31" w:rsidR="004F2A5E" w:rsidRDefault="004F2A5E" w:rsidP="000806E2">
      <w:pPr>
        <w:pStyle w:val="Zhlav"/>
        <w:spacing w:before="240" w:line="240" w:lineRule="auto"/>
        <w:rPr>
          <w:rFonts w:cs="Arial"/>
          <w:b/>
          <w:szCs w:val="22"/>
        </w:rPr>
      </w:pPr>
      <w:r w:rsidRPr="008141C3">
        <w:rPr>
          <w:rFonts w:cs="Arial"/>
          <w:sz w:val="20"/>
        </w:rPr>
        <w:t xml:space="preserve">Základní výkonové ukazatele při provozu </w:t>
      </w:r>
      <w:r>
        <w:rPr>
          <w:rFonts w:cs="Arial"/>
          <w:sz w:val="20"/>
        </w:rPr>
        <w:t>vodovod</w:t>
      </w:r>
      <w:r w:rsidR="00AB05BE">
        <w:rPr>
          <w:rFonts w:cs="Arial"/>
          <w:sz w:val="20"/>
        </w:rPr>
        <w:t xml:space="preserve">u </w:t>
      </w:r>
      <w:r>
        <w:rPr>
          <w:rFonts w:cs="Arial"/>
          <w:sz w:val="20"/>
        </w:rPr>
        <w:t xml:space="preserve">pro veřejnou potřebu </w:t>
      </w:r>
      <w:r w:rsidR="000806E2" w:rsidRPr="007B0D45">
        <w:rPr>
          <w:rFonts w:cs="Arial"/>
          <w:sz w:val="20"/>
        </w:rPr>
        <w:t>v</w:t>
      </w:r>
      <w:r w:rsidR="000806E2">
        <w:rPr>
          <w:rFonts w:cs="Arial"/>
          <w:sz w:val="20"/>
        </w:rPr>
        <w:t xml:space="preserve">e vlastnictví </w:t>
      </w:r>
      <w:r w:rsidR="00F1042D">
        <w:rPr>
          <w:rFonts w:cs="Arial"/>
          <w:sz w:val="20"/>
        </w:rPr>
        <w:t xml:space="preserve">a správě </w:t>
      </w:r>
      <w:r w:rsidR="00814F3D">
        <w:rPr>
          <w:rFonts w:cs="Arial"/>
          <w:sz w:val="20"/>
        </w:rPr>
        <w:t>DSO Vodovod Landštejn</w:t>
      </w:r>
    </w:p>
    <w:p w14:paraId="05B84C7F" w14:textId="77777777" w:rsidR="000806E2" w:rsidRDefault="000806E2" w:rsidP="004F2A5E">
      <w:pPr>
        <w:pStyle w:val="Zkladntext"/>
        <w:spacing w:before="240"/>
        <w:rPr>
          <w:b/>
          <w:sz w:val="28"/>
          <w:szCs w:val="28"/>
        </w:rPr>
      </w:pPr>
    </w:p>
    <w:p w14:paraId="0A5B4A47" w14:textId="77777777" w:rsidR="004F2A5E" w:rsidRDefault="004F2A5E" w:rsidP="004F2A5E">
      <w:pPr>
        <w:pStyle w:val="Zkladntext"/>
        <w:spacing w:before="240"/>
        <w:rPr>
          <w:b/>
          <w:sz w:val="28"/>
          <w:szCs w:val="28"/>
        </w:rPr>
      </w:pPr>
      <w:r w:rsidRPr="008A51D7">
        <w:rPr>
          <w:b/>
          <w:sz w:val="28"/>
          <w:szCs w:val="28"/>
        </w:rPr>
        <w:t>OBSAH</w:t>
      </w:r>
      <w:r>
        <w:rPr>
          <w:b/>
          <w:sz w:val="28"/>
          <w:szCs w:val="28"/>
        </w:rPr>
        <w:t xml:space="preserve"> PŘÍLOHY</w:t>
      </w:r>
    </w:p>
    <w:p w14:paraId="30261945" w14:textId="65705641" w:rsidR="00724F78" w:rsidRDefault="006F3F83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r>
        <w:rPr>
          <w:sz w:val="28"/>
          <w:szCs w:val="28"/>
        </w:rPr>
        <w:fldChar w:fldCharType="begin"/>
      </w:r>
      <w:r w:rsidR="004F2A5E">
        <w:rPr>
          <w:sz w:val="28"/>
          <w:szCs w:val="28"/>
        </w:rPr>
        <w:instrText xml:space="preserve"> TOC \o "1-2" \h \z \u </w:instrText>
      </w:r>
      <w:r>
        <w:rPr>
          <w:sz w:val="28"/>
          <w:szCs w:val="28"/>
        </w:rPr>
        <w:fldChar w:fldCharType="separate"/>
      </w:r>
      <w:hyperlink w:anchor="_Toc202435651" w:history="1">
        <w:r w:rsidR="00724F78" w:rsidRPr="002203D3">
          <w:rPr>
            <w:rStyle w:val="Hypertextovodkaz"/>
            <w:noProof/>
          </w:rPr>
          <w:t>0.</w:t>
        </w:r>
        <w:r w:rsidR="00724F78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724F78" w:rsidRPr="002203D3">
          <w:rPr>
            <w:rStyle w:val="Hypertextovodkaz"/>
            <w:noProof/>
          </w:rPr>
          <w:t>ÚVODNÍ USTANOVENÍ</w:t>
        </w:r>
        <w:r w:rsidR="00724F78">
          <w:rPr>
            <w:noProof/>
            <w:webHidden/>
          </w:rPr>
          <w:tab/>
        </w:r>
        <w:r w:rsidR="00724F78">
          <w:rPr>
            <w:noProof/>
            <w:webHidden/>
          </w:rPr>
          <w:fldChar w:fldCharType="begin"/>
        </w:r>
        <w:r w:rsidR="00724F78">
          <w:rPr>
            <w:noProof/>
            <w:webHidden/>
          </w:rPr>
          <w:instrText xml:space="preserve"> PAGEREF _Toc202435651 \h </w:instrText>
        </w:r>
        <w:r w:rsidR="00724F78">
          <w:rPr>
            <w:noProof/>
            <w:webHidden/>
          </w:rPr>
        </w:r>
        <w:r w:rsidR="00724F78"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2</w:t>
        </w:r>
        <w:r w:rsidR="00724F78">
          <w:rPr>
            <w:noProof/>
            <w:webHidden/>
          </w:rPr>
          <w:fldChar w:fldCharType="end"/>
        </w:r>
      </w:hyperlink>
    </w:p>
    <w:p w14:paraId="40A442E9" w14:textId="0D1801AD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52" w:history="1">
        <w:r w:rsidRPr="002203D3">
          <w:rPr>
            <w:rStyle w:val="Hypertextovodkaz"/>
            <w:noProof/>
          </w:rPr>
          <w:t>0.1.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Vymezení obsahu 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8A7AC1F" w14:textId="73FB64DF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53" w:history="1">
        <w:r w:rsidRPr="002203D3">
          <w:rPr>
            <w:rStyle w:val="Hypertextovodkaz"/>
            <w:noProof/>
          </w:rPr>
          <w:t>0.2.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Způsob vedení evidencí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3832C67" w14:textId="244E6FA0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54" w:history="1">
        <w:r w:rsidRPr="002203D3">
          <w:rPr>
            <w:rStyle w:val="Hypertextovodkaz"/>
            <w:noProof/>
          </w:rPr>
          <w:t>0.3.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Hodnocené období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4B5118" w14:textId="2713DE6F" w:rsidR="00724F78" w:rsidRDefault="00724F78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02435655" w:history="1">
        <w:r w:rsidRPr="002203D3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VÝKONOVÉ UKAZATELE na úseku kvality základních služeb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72F237" w14:textId="4D7A5BEB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56" w:history="1">
        <w:r w:rsidRPr="002203D3">
          <w:rPr>
            <w:rStyle w:val="Hypertextovodkaz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Jakost dodávané pitné vody (iPVz1, PVz1)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2C3026B" w14:textId="2BA81C6E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57" w:history="1">
        <w:r w:rsidRPr="002203D3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Havarijní přerušení dodávek pitné vody – domácnosti (iPVz2, PVz2)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40A5EC" w14:textId="1674AEA6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58" w:history="1">
        <w:r w:rsidRPr="002203D3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 xml:space="preserve">Limity vývoje ztrát pitné vody (jednotkový únik vody nefakturované) (iPVz3, PVz3) – </w:t>
        </w:r>
        <w:r w:rsidRPr="002203D3">
          <w:rPr>
            <w:rStyle w:val="Hypertextovodkaz"/>
            <w:i/>
            <w:noProof/>
          </w:rPr>
          <w:t>nezařazeno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12A53E2" w14:textId="24F7C0D8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59" w:history="1">
        <w:r w:rsidRPr="002203D3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Havarijní přerušení dodávek vody - vybraní odběratelé (iPVz6, PVz6)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E0D667" w14:textId="5FDC8337" w:rsidR="00724F78" w:rsidRDefault="00724F78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02435660" w:history="1">
        <w:r w:rsidRPr="002203D3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VÝKONOVÉ UKAZATELE na úseku základní preventivní údržby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F8DE3F7" w14:textId="631EE8AE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61" w:history="1">
        <w:r w:rsidRPr="002203D3">
          <w:rPr>
            <w:rStyle w:val="Hypertextovodkaz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Čištění akumulačních nádrží, údržba vodojemů (iPVz4, PVz4)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16F5D90" w14:textId="7FAD1A32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62" w:history="1">
        <w:r w:rsidRPr="002203D3">
          <w:rPr>
            <w:rStyle w:val="Hypertextovodkaz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Preventivní kontrola úniků na vodovodní síti (iPVz5, PVz5)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8652731" w14:textId="6DFD10A7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63" w:history="1">
        <w:r w:rsidRPr="002203D3">
          <w:rPr>
            <w:rStyle w:val="Hypertextovodkaz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Preventivní údržba významných zařízení (iPOVz1, POVz1)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B9D6064" w14:textId="388752D5" w:rsidR="00724F78" w:rsidRDefault="00724F78">
      <w:pPr>
        <w:pStyle w:val="Obsah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02435664" w:history="1">
        <w:r w:rsidRPr="002203D3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VÝKONOVÉ UKAZATELE na úseku kvality služeb odběratelům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F878AC9" w14:textId="1699D1F1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65" w:history="1">
        <w:r w:rsidRPr="002203D3">
          <w:rPr>
            <w:rStyle w:val="Hypertextovodkaz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Vyřizování stížností odběratelů (iPOVz2, POVz2)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DE40C2B" w14:textId="7A2F29B3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66" w:history="1">
        <w:r w:rsidRPr="002203D3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Neprávem zamítnuté stížnosti odběratelů (iPOVz3, POVz3)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0B3D4F1" w14:textId="38FAA374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67" w:history="1">
        <w:r w:rsidRPr="002203D3">
          <w:rPr>
            <w:rStyle w:val="Hypertextovodkaz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Stanovisko nebo vyjádření k dokumentaci přípojek (iPOVz4, POVz4)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DFCFD2F" w14:textId="57194CF5" w:rsidR="00724F78" w:rsidRDefault="00724F78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2435668" w:history="1">
        <w:r w:rsidRPr="002203D3">
          <w:rPr>
            <w:rStyle w:val="Hypertextovodkaz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203D3">
          <w:rPr>
            <w:rStyle w:val="Hypertextovodkaz"/>
            <w:noProof/>
          </w:rPr>
          <w:t>Stanovisko nebo vyjádření k dokumentaci vodovodu (iPOVz5, POVz5)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_Toc202435668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6F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84113B8" w14:textId="6D89F9E5" w:rsidR="00CD1301" w:rsidRDefault="006F3F83" w:rsidP="004F2A5E">
      <w:pPr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14:paraId="539E6BCF" w14:textId="77777777" w:rsidR="004F2A5E" w:rsidRDefault="004F2A5E" w:rsidP="004F2A5E">
      <w:pPr>
        <w:rPr>
          <w:sz w:val="28"/>
          <w:szCs w:val="28"/>
        </w:rPr>
      </w:pPr>
    </w:p>
    <w:p w14:paraId="7F9AC899" w14:textId="77777777" w:rsidR="004F2A5E" w:rsidRDefault="004F2A5E" w:rsidP="004F2A5E">
      <w:pPr>
        <w:rPr>
          <w:sz w:val="28"/>
          <w:szCs w:val="28"/>
        </w:rPr>
      </w:pPr>
    </w:p>
    <w:p w14:paraId="700EA511" w14:textId="77777777" w:rsidR="004F2A5E" w:rsidRDefault="004F2A5E" w:rsidP="004F2A5E">
      <w:pPr>
        <w:rPr>
          <w:sz w:val="28"/>
          <w:szCs w:val="28"/>
        </w:rPr>
      </w:pPr>
    </w:p>
    <w:p w14:paraId="7CDF7761" w14:textId="77777777" w:rsidR="004F2A5E" w:rsidRDefault="004F2A5E" w:rsidP="004F2A5E">
      <w:pPr>
        <w:rPr>
          <w:sz w:val="28"/>
          <w:szCs w:val="28"/>
        </w:rPr>
      </w:pPr>
    </w:p>
    <w:p w14:paraId="23F3CE55" w14:textId="77777777" w:rsidR="004F2A5E" w:rsidRDefault="004F2A5E" w:rsidP="004F2A5E">
      <w:pPr>
        <w:rPr>
          <w:sz w:val="28"/>
          <w:szCs w:val="28"/>
        </w:rPr>
      </w:pPr>
    </w:p>
    <w:p w14:paraId="5B3F63BA" w14:textId="77777777" w:rsidR="004F2A5E" w:rsidRDefault="004F2A5E" w:rsidP="004F2A5E">
      <w:pPr>
        <w:rPr>
          <w:sz w:val="28"/>
          <w:szCs w:val="28"/>
        </w:rPr>
      </w:pPr>
    </w:p>
    <w:p w14:paraId="29E1B009" w14:textId="77777777" w:rsidR="004F2A5E" w:rsidRDefault="004F2A5E" w:rsidP="004F2A5E">
      <w:pPr>
        <w:rPr>
          <w:sz w:val="28"/>
          <w:szCs w:val="28"/>
        </w:rPr>
      </w:pPr>
    </w:p>
    <w:p w14:paraId="522B1E76" w14:textId="77777777" w:rsidR="004F2A5E" w:rsidRDefault="004F2A5E" w:rsidP="004F2A5E">
      <w:pPr>
        <w:rPr>
          <w:sz w:val="28"/>
          <w:szCs w:val="28"/>
        </w:rPr>
      </w:pPr>
    </w:p>
    <w:p w14:paraId="180B5E94" w14:textId="77777777" w:rsidR="004F2A5E" w:rsidRPr="00C94E28" w:rsidRDefault="004F2A5E" w:rsidP="008E577D">
      <w:pPr>
        <w:pStyle w:val="Nadpis1"/>
        <w:spacing w:before="120" w:after="120" w:line="240" w:lineRule="auto"/>
      </w:pPr>
      <w:bookmarkStart w:id="0" w:name="_Toc202435651"/>
      <w:r>
        <w:rPr>
          <w:caps w:val="0"/>
        </w:rPr>
        <w:lastRenderedPageBreak/>
        <w:t>ÚVODNÍ</w:t>
      </w:r>
      <w:r w:rsidRPr="00C94E28">
        <w:rPr>
          <w:caps w:val="0"/>
        </w:rPr>
        <w:t xml:space="preserve"> USTANOVENÍ</w:t>
      </w:r>
      <w:bookmarkEnd w:id="0"/>
      <w:r w:rsidRPr="00C94E28">
        <w:rPr>
          <w:caps w:val="0"/>
        </w:rPr>
        <w:t xml:space="preserve"> </w:t>
      </w:r>
    </w:p>
    <w:p w14:paraId="073813AF" w14:textId="77777777" w:rsidR="004F2A5E" w:rsidRDefault="004F2A5E" w:rsidP="008E577D">
      <w:pPr>
        <w:pStyle w:val="Nadpis2"/>
        <w:spacing w:before="120" w:line="240" w:lineRule="auto"/>
      </w:pPr>
      <w:bookmarkStart w:id="1" w:name="_Toc202435652"/>
      <w:r>
        <w:t>Vymezení obsahu přílohy</w:t>
      </w:r>
      <w:bookmarkEnd w:id="1"/>
    </w:p>
    <w:p w14:paraId="0D57D1BB" w14:textId="539B7427" w:rsidR="004F2A5E" w:rsidRPr="00BD3663" w:rsidRDefault="004F2A5E" w:rsidP="008E577D">
      <w:pPr>
        <w:pStyle w:val="Nadpis3"/>
        <w:spacing w:line="240" w:lineRule="auto"/>
        <w:rPr>
          <w:sz w:val="20"/>
          <w:szCs w:val="20"/>
        </w:rPr>
      </w:pPr>
      <w:r w:rsidRPr="00BD3663">
        <w:rPr>
          <w:sz w:val="20"/>
          <w:szCs w:val="20"/>
        </w:rPr>
        <w:t xml:space="preserve">Účelem této Přílohy </w:t>
      </w:r>
      <w:r w:rsidR="00A41EFD">
        <w:rPr>
          <w:sz w:val="20"/>
          <w:szCs w:val="20"/>
        </w:rPr>
        <w:t xml:space="preserve">č. </w:t>
      </w:r>
      <w:r w:rsidRPr="00BD3663">
        <w:rPr>
          <w:sz w:val="20"/>
          <w:szCs w:val="20"/>
        </w:rPr>
        <w:t xml:space="preserve">6 Koncesní smlouvy je podrobná specifikace následujících výkonových ukazatelů sloužících ke sledování a hodnocení kvality výkonu provozovatele v návaznosti na čl. VIII Koncesní smlouvy: </w:t>
      </w:r>
    </w:p>
    <w:p w14:paraId="7D15AC66" w14:textId="433D5D22" w:rsidR="004F2A5E" w:rsidRPr="00BD3663" w:rsidRDefault="004F2A5E" w:rsidP="008E577D">
      <w:pPr>
        <w:pStyle w:val="Nadpis4"/>
        <w:spacing w:line="240" w:lineRule="auto"/>
        <w:ind w:left="1066" w:hanging="357"/>
        <w:rPr>
          <w:b/>
        </w:rPr>
      </w:pPr>
      <w:r w:rsidRPr="00BD3663">
        <w:rPr>
          <w:b/>
        </w:rPr>
        <w:t xml:space="preserve">Kvalita základních služeb </w:t>
      </w:r>
    </w:p>
    <w:p w14:paraId="5374BF86" w14:textId="77777777" w:rsidR="00BD3663" w:rsidRDefault="004F2A5E" w:rsidP="008E577D">
      <w:pPr>
        <w:pStyle w:val="Nadpis5"/>
        <w:spacing w:before="120"/>
      </w:pPr>
      <w:r w:rsidRPr="006A2826">
        <w:t>Jakost dodávané pitné vody (iPVz1, PVz1)</w:t>
      </w:r>
      <w:r w:rsidR="0050011D">
        <w:t xml:space="preserve"> </w:t>
      </w:r>
    </w:p>
    <w:p w14:paraId="4E05539D" w14:textId="4E209804" w:rsidR="004F2A5E" w:rsidRPr="00E23A1F" w:rsidRDefault="004F2A5E" w:rsidP="008E577D">
      <w:pPr>
        <w:pStyle w:val="Nadpis5"/>
        <w:spacing w:before="120"/>
      </w:pPr>
      <w:r w:rsidRPr="00E23A1F">
        <w:t>Havarijní přerušení dodávek pitné vody – domácnosti (iPVz2, PVz2)</w:t>
      </w:r>
    </w:p>
    <w:p w14:paraId="3D658AB9" w14:textId="45877EBF" w:rsidR="004F2A5E" w:rsidRPr="002E04B2" w:rsidRDefault="004F2A5E" w:rsidP="008E577D">
      <w:pPr>
        <w:pStyle w:val="Nadpis5"/>
        <w:spacing w:before="120"/>
        <w:rPr>
          <w:b/>
          <w:bCs/>
          <w:i/>
          <w:iCs/>
        </w:rPr>
      </w:pPr>
      <w:r w:rsidRPr="006A2826">
        <w:t>Limity vývoje ztrát pitné vody (jednotkový únik vody nefakturované) (iPVz3, PVz3)</w:t>
      </w:r>
      <w:r w:rsidR="003C693A">
        <w:t xml:space="preserve"> </w:t>
      </w:r>
      <w:r w:rsidR="003C693A" w:rsidRPr="004707D0">
        <w:t xml:space="preserve">– </w:t>
      </w:r>
      <w:r w:rsidR="004707D0" w:rsidRPr="002E04B2">
        <w:rPr>
          <w:b/>
          <w:bCs/>
          <w:i/>
          <w:iCs/>
        </w:rPr>
        <w:t>nezařazeno</w:t>
      </w:r>
    </w:p>
    <w:p w14:paraId="05215CF2" w14:textId="54E983EF" w:rsidR="003C693A" w:rsidRPr="00E23A1F" w:rsidRDefault="003C693A" w:rsidP="008E577D">
      <w:pPr>
        <w:pStyle w:val="Nadpis5"/>
        <w:spacing w:before="120"/>
      </w:pPr>
      <w:r w:rsidRPr="00E23A1F">
        <w:t xml:space="preserve">Havarijní přerušení dodávek pitné vody – </w:t>
      </w:r>
      <w:r>
        <w:t>vybraní odběratelé</w:t>
      </w:r>
      <w:r w:rsidRPr="00E23A1F">
        <w:t xml:space="preserve"> (iPVz</w:t>
      </w:r>
      <w:r>
        <w:t>6</w:t>
      </w:r>
      <w:r w:rsidRPr="00E23A1F">
        <w:t>, PVz</w:t>
      </w:r>
      <w:r>
        <w:t>6</w:t>
      </w:r>
      <w:r w:rsidRPr="00E23A1F">
        <w:t>)</w:t>
      </w:r>
    </w:p>
    <w:p w14:paraId="7B87A921" w14:textId="31F04A09" w:rsidR="004F2A5E" w:rsidRPr="00BD3663" w:rsidRDefault="004F2A5E" w:rsidP="008E577D">
      <w:pPr>
        <w:pStyle w:val="Nadpis4"/>
        <w:spacing w:line="240" w:lineRule="auto"/>
        <w:ind w:left="1066" w:hanging="357"/>
        <w:rPr>
          <w:b/>
        </w:rPr>
      </w:pPr>
      <w:r w:rsidRPr="00BD3663">
        <w:rPr>
          <w:b/>
        </w:rPr>
        <w:t>Kvalita základní preventivní údržby</w:t>
      </w:r>
    </w:p>
    <w:p w14:paraId="5643CAC1" w14:textId="1CA09837" w:rsidR="004F2A5E" w:rsidRPr="00E74A9F" w:rsidRDefault="004F2A5E" w:rsidP="008E577D">
      <w:pPr>
        <w:pStyle w:val="Nadpis5"/>
        <w:spacing w:before="120"/>
        <w:rPr>
          <w:i/>
          <w:iCs/>
        </w:rPr>
      </w:pPr>
      <w:r w:rsidRPr="006A2826">
        <w:t>Čištění akumulačních nádrží, údržba vodojemů (iPVz4, PVz4)</w:t>
      </w:r>
      <w:r w:rsidR="00631DA2">
        <w:t xml:space="preserve"> </w:t>
      </w:r>
    </w:p>
    <w:p w14:paraId="01C63478" w14:textId="7921ADA1" w:rsidR="004F2A5E" w:rsidRPr="006A2826" w:rsidRDefault="004F2A5E" w:rsidP="008E577D">
      <w:pPr>
        <w:pStyle w:val="Nadpis5"/>
        <w:spacing w:before="120"/>
      </w:pPr>
      <w:r w:rsidRPr="006A2826">
        <w:t>Preventivní kontrola úniků na vodovodní síti (iPVz5, PVz5)</w:t>
      </w:r>
      <w:r w:rsidR="003C693A">
        <w:t xml:space="preserve"> </w:t>
      </w:r>
    </w:p>
    <w:p w14:paraId="2BD797B7" w14:textId="610AF80E" w:rsidR="004F2A5E" w:rsidRPr="00197B2F" w:rsidRDefault="004F2A5E" w:rsidP="008E577D">
      <w:pPr>
        <w:pStyle w:val="Nadpis5"/>
        <w:spacing w:before="120"/>
      </w:pPr>
      <w:r w:rsidRPr="00197B2F">
        <w:t>Preventivní údržba významných zařízení</w:t>
      </w:r>
      <w:r w:rsidR="00E74A9F" w:rsidRPr="00197B2F">
        <w:t xml:space="preserve"> </w:t>
      </w:r>
      <w:r w:rsidRPr="00197B2F">
        <w:t>(iPOVz1, POVz1)</w:t>
      </w:r>
    </w:p>
    <w:p w14:paraId="08E42333" w14:textId="77777777" w:rsidR="004F2A5E" w:rsidRPr="00BD3663" w:rsidRDefault="004F2A5E" w:rsidP="008E577D">
      <w:pPr>
        <w:pStyle w:val="Nadpis4"/>
        <w:spacing w:line="240" w:lineRule="auto"/>
        <w:ind w:left="1066" w:hanging="357"/>
        <w:rPr>
          <w:b/>
        </w:rPr>
      </w:pPr>
      <w:r w:rsidRPr="00BD3663">
        <w:rPr>
          <w:b/>
        </w:rPr>
        <w:t>Kvalita služeb odběratelům</w:t>
      </w:r>
    </w:p>
    <w:p w14:paraId="33270C3B" w14:textId="77777777" w:rsidR="004F2A5E" w:rsidRPr="006A2826" w:rsidRDefault="004F2A5E" w:rsidP="008E577D">
      <w:pPr>
        <w:pStyle w:val="Nadpis5"/>
        <w:spacing w:before="120"/>
      </w:pPr>
      <w:r w:rsidRPr="006A2826">
        <w:t xml:space="preserve">Vyřizování stížností </w:t>
      </w:r>
      <w:r>
        <w:t>o</w:t>
      </w:r>
      <w:r w:rsidRPr="006A2826">
        <w:t>dběratelů (iPOVz2, POVz2)</w:t>
      </w:r>
    </w:p>
    <w:p w14:paraId="7C0D0FD1" w14:textId="77777777" w:rsidR="004F2A5E" w:rsidRPr="006A2826" w:rsidRDefault="004F2A5E" w:rsidP="008E577D">
      <w:pPr>
        <w:pStyle w:val="Nadpis5"/>
        <w:spacing w:before="120"/>
      </w:pPr>
      <w:r w:rsidRPr="006A2826">
        <w:t xml:space="preserve">Neprávem zamítnuté stížnosti </w:t>
      </w:r>
      <w:r>
        <w:t>o</w:t>
      </w:r>
      <w:r w:rsidRPr="006A2826">
        <w:t>dběratelů (iPOVz3, POVz3)</w:t>
      </w:r>
    </w:p>
    <w:p w14:paraId="1C24C3B5" w14:textId="77777777" w:rsidR="004F2A5E" w:rsidRPr="006A2826" w:rsidRDefault="004F2A5E" w:rsidP="008E577D">
      <w:pPr>
        <w:pStyle w:val="Nadpis5"/>
        <w:spacing w:before="120"/>
      </w:pPr>
      <w:r w:rsidRPr="006A2826">
        <w:t>Stanovisko nebo vyjádření k dokumentaci přípojek (iPOVz4, POVz4)</w:t>
      </w:r>
    </w:p>
    <w:p w14:paraId="4974B71E" w14:textId="77777777" w:rsidR="004F2A5E" w:rsidRPr="006A2826" w:rsidRDefault="004F2A5E" w:rsidP="008E577D">
      <w:pPr>
        <w:pStyle w:val="Nadpis5"/>
        <w:spacing w:before="120"/>
      </w:pPr>
      <w:r w:rsidRPr="006A2826">
        <w:t>Stanovisko nebo vyjádření k dokumentaci vodovodu (iPOVz5, POVz5)</w:t>
      </w:r>
    </w:p>
    <w:p w14:paraId="1DA1D4DD" w14:textId="28649ACF" w:rsidR="004F2A5E" w:rsidRPr="00BD3663" w:rsidRDefault="004F2A5E" w:rsidP="008E577D">
      <w:pPr>
        <w:pStyle w:val="Nadpis3"/>
        <w:spacing w:line="240" w:lineRule="auto"/>
        <w:rPr>
          <w:sz w:val="20"/>
          <w:szCs w:val="20"/>
        </w:rPr>
      </w:pPr>
      <w:r w:rsidRPr="00BD3663">
        <w:rPr>
          <w:sz w:val="20"/>
          <w:szCs w:val="20"/>
        </w:rPr>
        <w:t>Pro každý výkonový ukazatel je uváděna definice informativního a smluvního vyjádření spolu se vzorci k jejich výpočtu, složených z definovaných proměnných. Informativní vyjádření daného výkonového ukazatele slouží pro sledování celkového výkonu provozovatele a také k nastavení referenčních hodnot (dále jen „RH“) neboli standardu výkonu. Smluvní vyjádření výkonového ukazatele slouží pro sledování, zda provozovatel plní své povinnosti z Koncesní smlouvy vyjádřené u každého výkonového ukazatele hodnotou RH. Pokud tomu tak není, obsahuje daný výkonový ukazatel</w:t>
      </w:r>
      <w:r w:rsidR="00A41EFD">
        <w:rPr>
          <w:sz w:val="20"/>
          <w:szCs w:val="20"/>
        </w:rPr>
        <w:t xml:space="preserve"> </w:t>
      </w:r>
      <w:r w:rsidRPr="00BD3663">
        <w:rPr>
          <w:sz w:val="20"/>
          <w:szCs w:val="20"/>
        </w:rPr>
        <w:t>výpočet příslušné výše smluvní pokuty ve</w:t>
      </w:r>
      <w:r w:rsidR="00A41EFD" w:rsidRPr="00BD3663">
        <w:rPr>
          <w:sz w:val="20"/>
          <w:szCs w:val="20"/>
        </w:rPr>
        <w:t> </w:t>
      </w:r>
      <w:r w:rsidRPr="00BD3663">
        <w:rPr>
          <w:sz w:val="20"/>
          <w:szCs w:val="20"/>
        </w:rPr>
        <w:t>smluvních pokutových bodech</w:t>
      </w:r>
      <w:r w:rsidR="00A41EFD">
        <w:rPr>
          <w:sz w:val="20"/>
          <w:szCs w:val="20"/>
        </w:rPr>
        <w:t>.</w:t>
      </w:r>
    </w:p>
    <w:p w14:paraId="646FE964" w14:textId="58C89F8B" w:rsidR="004F2A5E" w:rsidRDefault="004F2A5E" w:rsidP="008E577D">
      <w:pPr>
        <w:pStyle w:val="Nadpis2"/>
        <w:keepNext/>
        <w:spacing w:before="120" w:line="240" w:lineRule="auto"/>
        <w:ind w:left="357" w:hanging="357"/>
      </w:pPr>
      <w:bookmarkStart w:id="2" w:name="_Toc202435653"/>
      <w:r>
        <w:t>Způsob vedení evidencí</w:t>
      </w:r>
      <w:bookmarkEnd w:id="2"/>
      <w:r w:rsidR="004A23D1">
        <w:t xml:space="preserve"> </w:t>
      </w:r>
    </w:p>
    <w:p w14:paraId="345989A1" w14:textId="5096EA0D" w:rsidR="004F2A5E" w:rsidRPr="004A23D1" w:rsidRDefault="004F2A5E" w:rsidP="008E577D">
      <w:pPr>
        <w:pStyle w:val="Nadpis4"/>
        <w:spacing w:line="240" w:lineRule="auto"/>
        <w:ind w:left="709"/>
        <w:rPr>
          <w:i/>
          <w:iCs w:val="0"/>
          <w:color w:val="FF0000"/>
          <w:sz w:val="20"/>
        </w:rPr>
      </w:pPr>
      <w:r w:rsidRPr="00BD3663">
        <w:rPr>
          <w:sz w:val="20"/>
        </w:rPr>
        <w:t>V souladu s čl. VII bod 22 Koncesní smlouvy</w:t>
      </w:r>
      <w:r w:rsidRPr="00BD3663" w:rsidDel="00A27CA9">
        <w:rPr>
          <w:sz w:val="20"/>
        </w:rPr>
        <w:t xml:space="preserve"> </w:t>
      </w:r>
      <w:r w:rsidRPr="00BD3663">
        <w:rPr>
          <w:sz w:val="20"/>
        </w:rPr>
        <w:t xml:space="preserve">(dále </w:t>
      </w:r>
      <w:r w:rsidR="00A41EFD">
        <w:rPr>
          <w:sz w:val="20"/>
        </w:rPr>
        <w:t xml:space="preserve">jen </w:t>
      </w:r>
      <w:r w:rsidRPr="00BD3663">
        <w:rPr>
          <w:sz w:val="20"/>
        </w:rPr>
        <w:t xml:space="preserve">„Smlouva“) je </w:t>
      </w:r>
      <w:r w:rsidR="00A41EFD">
        <w:rPr>
          <w:sz w:val="20"/>
        </w:rPr>
        <w:t>P</w:t>
      </w:r>
      <w:r w:rsidRPr="00BD3663">
        <w:rPr>
          <w:sz w:val="20"/>
        </w:rPr>
        <w:t>rovozovatel povinen zpracovat, vést a</w:t>
      </w:r>
      <w:r w:rsidR="00A41EFD" w:rsidRPr="00BD3663">
        <w:rPr>
          <w:sz w:val="20"/>
        </w:rPr>
        <w:t> </w:t>
      </w:r>
      <w:r w:rsidRPr="00BD3663">
        <w:rPr>
          <w:sz w:val="20"/>
        </w:rPr>
        <w:t xml:space="preserve">předložit </w:t>
      </w:r>
      <w:r w:rsidR="00A41EFD">
        <w:rPr>
          <w:sz w:val="20"/>
        </w:rPr>
        <w:t>V</w:t>
      </w:r>
      <w:r w:rsidRPr="00BD3663">
        <w:rPr>
          <w:sz w:val="20"/>
        </w:rPr>
        <w:t>lastníkovi ke schválení v termínech stanovených Smlouvou způsob vedení evidencí, které budou dostatečně určité pro účely sledování, vyhodnocení a následnou kontrolu plnění výkonových ukazatelů uvedených v této příloze a povinností souvisejících s monitoringem dle čl</w:t>
      </w:r>
      <w:r w:rsidR="00112BBD">
        <w:rPr>
          <w:sz w:val="20"/>
        </w:rPr>
        <w:t>.</w:t>
      </w:r>
      <w:r w:rsidRPr="00BD3663">
        <w:rPr>
          <w:sz w:val="20"/>
        </w:rPr>
        <w:t xml:space="preserve"> VIII a přílohy č. 8 Smlouvy. Jedná se o tyto evidence</w:t>
      </w:r>
      <w:r w:rsidR="00A41EFD" w:rsidRPr="00A41EFD">
        <w:rPr>
          <w:color w:val="auto"/>
          <w:sz w:val="20"/>
        </w:rPr>
        <w:t>:</w:t>
      </w:r>
    </w:p>
    <w:p w14:paraId="588C96B5" w14:textId="52B345E6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788" w:hanging="79"/>
        <w:jc w:val="both"/>
        <w:rPr>
          <w:rFonts w:cs="Arial"/>
        </w:rPr>
      </w:pPr>
      <w:r w:rsidRPr="00A41EFD">
        <w:rPr>
          <w:rFonts w:cs="Arial"/>
        </w:rPr>
        <w:t xml:space="preserve">evidence výsledků laboratorních rozborů jakosti vzorků </w:t>
      </w:r>
      <w:r w:rsidR="00814F3D">
        <w:rPr>
          <w:rFonts w:cs="Arial"/>
        </w:rPr>
        <w:t xml:space="preserve">povrchové </w:t>
      </w:r>
      <w:r w:rsidRPr="00A41EFD">
        <w:rPr>
          <w:rFonts w:cs="Arial"/>
        </w:rPr>
        <w:t>vody;</w:t>
      </w:r>
    </w:p>
    <w:p w14:paraId="247E73EC" w14:textId="77777777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1134" w:hanging="425"/>
        <w:jc w:val="both"/>
        <w:rPr>
          <w:rFonts w:cs="Arial"/>
        </w:rPr>
      </w:pPr>
      <w:r w:rsidRPr="00A41EFD">
        <w:rPr>
          <w:rFonts w:cs="Arial"/>
        </w:rPr>
        <w:t xml:space="preserve">evidence Havárií a Poruch nejméně v členění na havarijní přerušení dodávky pitné vody pro domácnosti a ostatní odběratele, </w:t>
      </w:r>
    </w:p>
    <w:p w14:paraId="2231FA3B" w14:textId="5258A921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1134" w:hanging="425"/>
        <w:jc w:val="both"/>
        <w:rPr>
          <w:rFonts w:cs="Arial"/>
        </w:rPr>
      </w:pPr>
      <w:r w:rsidRPr="00A41EFD">
        <w:rPr>
          <w:rFonts w:cs="Arial"/>
        </w:rPr>
        <w:t>evidence plnění a výsledky spojené s realizací Plánu preventivní Údržby (viz Článek VII bod 23. této Smlouvy);</w:t>
      </w:r>
    </w:p>
    <w:p w14:paraId="6AC0F7A2" w14:textId="77777777" w:rsidR="00A41EFD" w:rsidRPr="00A41EFD" w:rsidRDefault="00A41EFD" w:rsidP="008E577D">
      <w:pPr>
        <w:numPr>
          <w:ilvl w:val="0"/>
          <w:numId w:val="4"/>
        </w:numPr>
        <w:tabs>
          <w:tab w:val="clear" w:pos="1429"/>
          <w:tab w:val="num" w:pos="1134"/>
        </w:tabs>
        <w:autoSpaceDE w:val="0"/>
        <w:autoSpaceDN w:val="0"/>
        <w:adjustRightInd w:val="0"/>
        <w:spacing w:before="120"/>
        <w:ind w:left="788" w:hanging="79"/>
        <w:jc w:val="both"/>
        <w:rPr>
          <w:rFonts w:cs="Arial"/>
        </w:rPr>
      </w:pPr>
      <w:r w:rsidRPr="00A41EFD">
        <w:rPr>
          <w:rFonts w:cs="Arial"/>
        </w:rPr>
        <w:t>evidence výsledků preventivní kontroly úniků na vodovodních řadech;</w:t>
      </w:r>
    </w:p>
    <w:p w14:paraId="0C045E2F" w14:textId="77777777" w:rsidR="00A41EFD" w:rsidRPr="00A41EFD" w:rsidRDefault="00A41EFD" w:rsidP="008E577D">
      <w:pPr>
        <w:numPr>
          <w:ilvl w:val="0"/>
          <w:numId w:val="11"/>
        </w:numPr>
        <w:tabs>
          <w:tab w:val="clear" w:pos="788"/>
          <w:tab w:val="num" w:pos="1134"/>
        </w:tabs>
        <w:autoSpaceDE w:val="0"/>
        <w:autoSpaceDN w:val="0"/>
        <w:adjustRightInd w:val="0"/>
        <w:spacing w:before="120"/>
        <w:ind w:hanging="79"/>
        <w:jc w:val="both"/>
        <w:rPr>
          <w:rFonts w:cs="Arial"/>
        </w:rPr>
      </w:pPr>
      <w:r w:rsidRPr="00A41EFD">
        <w:rPr>
          <w:rFonts w:cs="Arial"/>
        </w:rPr>
        <w:t>evidence stížností a reklamací odběratelů a jiných subjektů;</w:t>
      </w:r>
    </w:p>
    <w:p w14:paraId="1E9DD86A" w14:textId="77777777" w:rsidR="00A41EFD" w:rsidRDefault="00A41EFD" w:rsidP="008E577D">
      <w:pPr>
        <w:numPr>
          <w:ilvl w:val="0"/>
          <w:numId w:val="11"/>
        </w:numPr>
        <w:tabs>
          <w:tab w:val="clear" w:pos="788"/>
          <w:tab w:val="num" w:pos="1134"/>
        </w:tabs>
        <w:autoSpaceDE w:val="0"/>
        <w:autoSpaceDN w:val="0"/>
        <w:adjustRightInd w:val="0"/>
        <w:spacing w:before="120"/>
        <w:ind w:left="1134" w:hanging="425"/>
        <w:jc w:val="both"/>
        <w:rPr>
          <w:rFonts w:cs="Arial"/>
        </w:rPr>
      </w:pPr>
      <w:r w:rsidRPr="00A41EFD">
        <w:rPr>
          <w:rFonts w:cs="Arial"/>
        </w:rPr>
        <w:t>evidence požadavků na vyjádření (stanovisko) k dokumentaci vodovodních přípojek a k dokumentaci Vodohospodářského majetku.</w:t>
      </w:r>
    </w:p>
    <w:p w14:paraId="49CD93AD" w14:textId="77777777" w:rsidR="00E74A9F" w:rsidRDefault="00E74A9F" w:rsidP="00E74A9F">
      <w:pPr>
        <w:autoSpaceDE w:val="0"/>
        <w:autoSpaceDN w:val="0"/>
        <w:adjustRightInd w:val="0"/>
        <w:spacing w:before="120"/>
        <w:jc w:val="both"/>
        <w:rPr>
          <w:rFonts w:cs="Arial"/>
        </w:rPr>
      </w:pPr>
    </w:p>
    <w:p w14:paraId="3CA374AE" w14:textId="77777777" w:rsidR="00C5084E" w:rsidRPr="00A41EFD" w:rsidRDefault="00C5084E" w:rsidP="00E74A9F">
      <w:pPr>
        <w:autoSpaceDE w:val="0"/>
        <w:autoSpaceDN w:val="0"/>
        <w:adjustRightInd w:val="0"/>
        <w:spacing w:before="120"/>
        <w:jc w:val="both"/>
        <w:rPr>
          <w:rFonts w:cs="Arial"/>
        </w:rPr>
      </w:pPr>
    </w:p>
    <w:p w14:paraId="519AEB17" w14:textId="77777777" w:rsidR="004F2A5E" w:rsidRDefault="004F2A5E" w:rsidP="008E577D">
      <w:pPr>
        <w:pStyle w:val="Nadpis2"/>
        <w:spacing w:before="120" w:line="240" w:lineRule="auto"/>
      </w:pPr>
      <w:bookmarkStart w:id="3" w:name="_Ref269848114"/>
      <w:bookmarkStart w:id="4" w:name="_Toc202435654"/>
      <w:r>
        <w:lastRenderedPageBreak/>
        <w:t>Hodnocené období</w:t>
      </w:r>
      <w:bookmarkEnd w:id="3"/>
      <w:bookmarkEnd w:id="4"/>
    </w:p>
    <w:p w14:paraId="3F39C173" w14:textId="77777777" w:rsidR="004F2A5E" w:rsidRDefault="004F2A5E" w:rsidP="008E577D">
      <w:pPr>
        <w:pStyle w:val="Nadpis4"/>
        <w:spacing w:line="240" w:lineRule="auto"/>
        <w:ind w:left="709"/>
        <w:rPr>
          <w:sz w:val="20"/>
        </w:rPr>
      </w:pPr>
      <w:r w:rsidRPr="00BD3663">
        <w:rPr>
          <w:sz w:val="20"/>
        </w:rPr>
        <w:t>Délka hodnoceného období je jeden kalendářní rok, pokud není u výkonového ukazatele uvedena jiná délka hodnoceného období.</w:t>
      </w:r>
    </w:p>
    <w:p w14:paraId="002DF7CF" w14:textId="7E88715A" w:rsidR="00304450" w:rsidRDefault="00304450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14:paraId="53717507" w14:textId="77777777" w:rsidR="00304450" w:rsidRPr="00304450" w:rsidRDefault="00304450" w:rsidP="00304450">
      <w:pPr>
        <w:rPr>
          <w:lang w:eastAsia="en-US"/>
        </w:rPr>
      </w:pPr>
    </w:p>
    <w:p w14:paraId="65CBAFCC" w14:textId="647BE7FD" w:rsidR="004F2A5E" w:rsidRPr="00974BDE" w:rsidRDefault="004F2A5E" w:rsidP="004F2A5E">
      <w:pPr>
        <w:pStyle w:val="Nadpis1"/>
      </w:pPr>
      <w:bookmarkStart w:id="5" w:name="_Toc202435655"/>
      <w:r w:rsidRPr="00974BDE">
        <w:t xml:space="preserve">VÝKONOVÉ UKAZATELE </w:t>
      </w:r>
      <w:r w:rsidR="00974BDE" w:rsidRPr="00974BDE">
        <w:t>na úseku kvality základních služeb</w:t>
      </w:r>
      <w:bookmarkEnd w:id="5"/>
    </w:p>
    <w:p w14:paraId="312D9FED" w14:textId="7D6175AB" w:rsidR="00F1042D" w:rsidRPr="00D06A74" w:rsidRDefault="004F2A5E" w:rsidP="00F1042D">
      <w:pPr>
        <w:pStyle w:val="Nadpis2"/>
      </w:pPr>
      <w:bookmarkStart w:id="6" w:name="_Toc224544017"/>
      <w:bookmarkStart w:id="7" w:name="_Toc228684419"/>
      <w:bookmarkStart w:id="8" w:name="_Toc228796948"/>
      <w:bookmarkStart w:id="9" w:name="_Toc229290555"/>
      <w:bookmarkStart w:id="10" w:name="_Toc244070921"/>
      <w:bookmarkStart w:id="11" w:name="_Toc261968000"/>
      <w:bookmarkStart w:id="12" w:name="_Toc264303022"/>
      <w:bookmarkStart w:id="13" w:name="_Toc202435656"/>
      <w:r w:rsidRPr="009B0D07">
        <w:t>Jakost dodávané pitné vody</w:t>
      </w:r>
      <w:bookmarkEnd w:id="6"/>
      <w:bookmarkEnd w:id="7"/>
      <w:bookmarkEnd w:id="8"/>
      <w:bookmarkEnd w:id="9"/>
      <w:bookmarkEnd w:id="10"/>
      <w:bookmarkEnd w:id="11"/>
      <w:r>
        <w:t xml:space="preserve"> (iPVz1, PVz1)</w:t>
      </w:r>
      <w:bookmarkEnd w:id="12"/>
      <w:bookmarkEnd w:id="13"/>
    </w:p>
    <w:tbl>
      <w:tblPr>
        <w:tblW w:w="92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875"/>
        <w:gridCol w:w="6776"/>
      </w:tblGrid>
      <w:tr w:rsidR="00F1042D" w:rsidRPr="0070397B" w14:paraId="30EC271B" w14:textId="77777777" w:rsidTr="003F5F18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0B82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Definice informativního ukazatele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DDA" w14:textId="73493737" w:rsidR="00F1042D" w:rsidRPr="00E27DFA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>P</w:t>
            </w:r>
            <w:r w:rsidRPr="00E27DFA">
              <w:rPr>
                <w:noProof/>
              </w:rPr>
              <w:t xml:space="preserve">očet </w:t>
            </w:r>
            <w:r>
              <w:rPr>
                <w:noProof/>
              </w:rPr>
              <w:t xml:space="preserve">stanovení ukazatele jakosti dodávané pitné vody </w:t>
            </w:r>
            <w:r w:rsidRPr="00E27DFA">
              <w:rPr>
                <w:noProof/>
              </w:rPr>
              <w:t xml:space="preserve">splňující hygienické limity </w:t>
            </w:r>
            <w:r>
              <w:rPr>
                <w:noProof/>
              </w:rPr>
              <w:t>ve</w:t>
            </w:r>
            <w:r w:rsidR="00DB7D99" w:rsidRPr="00E27DFA">
              <w:rPr>
                <w:noProof/>
              </w:rPr>
              <w:t> </w:t>
            </w:r>
            <w:r>
              <w:rPr>
                <w:noProof/>
              </w:rPr>
              <w:t xml:space="preserve">smyslu </w:t>
            </w:r>
            <w:r w:rsidRPr="00E27DFA">
              <w:rPr>
                <w:noProof/>
              </w:rPr>
              <w:t xml:space="preserve">vyhlášky č. 252/2004 Sb., </w:t>
            </w:r>
            <w:r w:rsidR="000A767D" w:rsidRPr="00E27DFA">
              <w:rPr>
                <w:noProof/>
              </w:rPr>
              <w:t>kterou se stanoví hygienické požadavky na</w:t>
            </w:r>
            <w:r w:rsidR="000A767D">
              <w:rPr>
                <w:noProof/>
              </w:rPr>
              <w:t> </w:t>
            </w:r>
            <w:r w:rsidR="000A767D" w:rsidRPr="00E27DFA">
              <w:rPr>
                <w:noProof/>
              </w:rPr>
              <w:t>pitnou a teplou vodu a četnost a rozsah kontroly pitné vody</w:t>
            </w:r>
            <w:r w:rsidR="000A767D">
              <w:rPr>
                <w:noProof/>
              </w:rPr>
              <w:t>,</w:t>
            </w:r>
            <w:r w:rsidR="000A767D" w:rsidRPr="00E27DFA">
              <w:rPr>
                <w:noProof/>
              </w:rPr>
              <w:t xml:space="preserve"> </w:t>
            </w:r>
            <w:r w:rsidRPr="00E27DFA">
              <w:rPr>
                <w:noProof/>
              </w:rPr>
              <w:t xml:space="preserve">ve znění pozdějších předpisů </w:t>
            </w:r>
            <w:r>
              <w:rPr>
                <w:noProof/>
              </w:rPr>
              <w:t xml:space="preserve">(dále jen </w:t>
            </w:r>
            <w:r w:rsidRPr="002F2ACB">
              <w:rPr>
                <w:noProof/>
              </w:rPr>
              <w:t>„</w:t>
            </w:r>
            <w:r>
              <w:rPr>
                <w:noProof/>
              </w:rPr>
              <w:t>V</w:t>
            </w:r>
            <w:r w:rsidRPr="002F2ACB">
              <w:rPr>
                <w:noProof/>
              </w:rPr>
              <w:t>yhláška“)</w:t>
            </w:r>
            <w:hyperlink w:anchor="VU1_1_Pozn1" w:history="1">
              <w:r w:rsidR="005519FE" w:rsidRPr="005519FE">
                <w:rPr>
                  <w:rStyle w:val="Hypertextovodkaz"/>
                  <w:rFonts w:cs="Arial"/>
                  <w:noProof/>
                  <w:vertAlign w:val="superscript"/>
                </w:rPr>
                <w:t>1</w:t>
              </w:r>
            </w:hyperlink>
            <w:r w:rsidR="00DB7D99">
              <w:rPr>
                <w:noProof/>
              </w:rPr>
              <w:t xml:space="preserve"> </w:t>
            </w:r>
            <w:r w:rsidRPr="00E27DFA">
              <w:rPr>
                <w:noProof/>
              </w:rPr>
              <w:t>v poměru k celkov</w:t>
            </w:r>
            <w:r>
              <w:rPr>
                <w:noProof/>
              </w:rPr>
              <w:t>ému</w:t>
            </w:r>
            <w:r w:rsidRPr="00E27DFA">
              <w:rPr>
                <w:noProof/>
              </w:rPr>
              <w:t xml:space="preserve"> počt</w:t>
            </w:r>
            <w:r>
              <w:rPr>
                <w:noProof/>
              </w:rPr>
              <w:t>u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stanovení ukazatele jakosti dodávané pitné vody </w:t>
            </w:r>
            <w:r w:rsidRPr="00E27DFA">
              <w:rPr>
                <w:noProof/>
              </w:rPr>
              <w:t xml:space="preserve">vyžadovaných na základě požadavků </w:t>
            </w:r>
            <w:r>
              <w:rPr>
                <w:noProof/>
              </w:rPr>
              <w:t>V</w:t>
            </w:r>
            <w:r w:rsidRPr="00E27DFA">
              <w:rPr>
                <w:noProof/>
              </w:rPr>
              <w:t>yhlášky, vyjádřeno v</w:t>
            </w:r>
            <w:r>
              <w:rPr>
                <w:noProof/>
              </w:rPr>
              <w:t> </w:t>
            </w:r>
            <w:r w:rsidRPr="00E27DFA">
              <w:rPr>
                <w:noProof/>
              </w:rPr>
              <w:t xml:space="preserve">procentech. </w:t>
            </w:r>
            <w:r>
              <w:rPr>
                <w:noProof/>
              </w:rPr>
              <w:t>Vyhodnocení se provádí pro každý ukazatel jakosti zvlášť.</w:t>
            </w:r>
          </w:p>
          <w:p w14:paraId="1EAA4C96" w14:textId="77777777" w:rsidR="00F1042D" w:rsidRPr="00E27DFA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>Pro účely stanovení informativního ukazatele se sledují ukazatele jakosti dodávané pitné vody s typem limitu NMH a MH.</w:t>
            </w:r>
          </w:p>
          <w:p w14:paraId="0648C64D" w14:textId="77777777" w:rsidR="00F1042D" w:rsidRPr="0070397B" w:rsidRDefault="00F1042D" w:rsidP="00A426E6">
            <w:pPr>
              <w:pStyle w:val="Zkladntext"/>
              <w:spacing w:line="240" w:lineRule="auto"/>
              <w:rPr>
                <w:i/>
                <w:noProof/>
              </w:rPr>
            </w:pPr>
            <w:r w:rsidRPr="0070397B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F1042D" w:rsidRPr="00E27DFA" w14:paraId="413AC129" w14:textId="77777777" w:rsidTr="003F5F18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F3F3" w14:textId="64372101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</w:t>
            </w:r>
            <w:r w:rsidR="005519FE" w:rsidRPr="00E27DFA">
              <w:rPr>
                <w:noProof/>
              </w:rPr>
              <w:t> </w:t>
            </w:r>
            <w:r w:rsidRPr="00777CBA">
              <w:rPr>
                <w:b/>
              </w:rPr>
              <w:t>vzorce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9382" w14:textId="1C5E2ED3" w:rsidR="00F1042D" w:rsidRPr="00E27DFA" w:rsidRDefault="00F1042D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  <w:rPr>
                <w:noProof/>
              </w:rPr>
            </w:pPr>
            <w:r w:rsidRPr="00E27DFA">
              <w:rPr>
                <w:noProof/>
              </w:rPr>
              <w:t>iPVz1 = (pv1 / pv2</w:t>
            </w:r>
            <w:r w:rsidRPr="00E27DFA" w:rsidDel="008A7558">
              <w:rPr>
                <w:noProof/>
                <w:vertAlign w:val="subscript"/>
              </w:rPr>
              <w:t xml:space="preserve"> </w:t>
            </w:r>
            <w:r w:rsidRPr="00E27DFA">
              <w:rPr>
                <w:noProof/>
              </w:rPr>
              <w:t>) x 100</w:t>
            </w:r>
            <w:r w:rsidRPr="0070397B">
              <w:t xml:space="preserve"> [</w:t>
            </w:r>
            <w:r w:rsidRPr="0070397B">
              <w:rPr>
                <w:i/>
              </w:rPr>
              <w:t>%</w:t>
            </w:r>
            <w:r w:rsidRPr="0070397B">
              <w:t>]</w:t>
            </w:r>
          </w:p>
        </w:tc>
      </w:tr>
      <w:tr w:rsidR="00F1042D" w:rsidRPr="0070397B" w14:paraId="42905262" w14:textId="77777777" w:rsidTr="003F5F18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210F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Definice smluvního ukazatele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E3C9" w14:textId="77777777" w:rsidR="00F1042D" w:rsidRPr="00E27DFA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>Rozdíl mezi počtem stanovení ukazatele jakosti dodávané pitné vody překračujícím hygienické limity ve smyslu vyhlášky č. 252/2004 Sb.</w:t>
            </w:r>
            <w:r>
              <w:t>,</w:t>
            </w:r>
            <w:r w:rsidRPr="00E27DFA">
              <w:rPr>
                <w:noProof/>
              </w:rPr>
              <w:t xml:space="preserve"> ve znění pozdějších předpisů</w:t>
            </w:r>
            <w:r>
              <w:rPr>
                <w:noProof/>
              </w:rPr>
              <w:t xml:space="preserve"> (dále jen </w:t>
            </w:r>
            <w:r w:rsidRPr="002F2ACB">
              <w:rPr>
                <w:noProof/>
              </w:rPr>
              <w:t>„</w:t>
            </w:r>
            <w:r>
              <w:rPr>
                <w:noProof/>
              </w:rPr>
              <w:t>V</w:t>
            </w:r>
            <w:r w:rsidRPr="002F2ACB">
              <w:rPr>
                <w:noProof/>
              </w:rPr>
              <w:t>yhláška“)</w:t>
            </w:r>
            <w:hyperlink w:anchor="VU1_1_Pozn1" w:history="1">
              <w:r w:rsidRPr="005519FE">
                <w:rPr>
                  <w:rStyle w:val="Hypertextovodkaz"/>
                  <w:rFonts w:cs="Arial"/>
                  <w:noProof/>
                  <w:vertAlign w:val="superscript"/>
                </w:rPr>
                <w:t>1</w:t>
              </w:r>
            </w:hyperlink>
            <w:r>
              <w:rPr>
                <w:noProof/>
              </w:rPr>
              <w:t xml:space="preserve"> (vyjádřeno jako rozdíl mezi celkovým počtem stanovení ukazatele jakosti dodávané pitné vody vyžadovaným na základě požadavků Vyhlášky a počtem stanovení ukazatele jakosti dodávané pitné vody splňujícím hygienické limity ve smyslu Vyhlášky) a referenční hodnotou (RH). </w:t>
            </w:r>
          </w:p>
          <w:p w14:paraId="2D887DB9" w14:textId="77777777" w:rsidR="00F1042D" w:rsidRPr="00A426E6" w:rsidRDefault="00F1042D" w:rsidP="00A426E6">
            <w:pPr>
              <w:pStyle w:val="Zkladntext"/>
              <w:spacing w:line="240" w:lineRule="auto"/>
              <w:rPr>
                <w:b/>
                <w:bCs/>
                <w:noProof/>
              </w:rPr>
            </w:pPr>
            <w:r w:rsidRPr="00A426E6">
              <w:rPr>
                <w:b/>
                <w:bCs/>
                <w:noProof/>
              </w:rPr>
              <w:t>Pro účely stanovení smluvního ukazatele se sledují ukazatele jakosti dodávané pitné vody pouze s typem limitu NMH.</w:t>
            </w:r>
          </w:p>
          <w:p w14:paraId="684BE4AB" w14:textId="77777777" w:rsidR="00F1042D" w:rsidRPr="0070397B" w:rsidRDefault="00F1042D" w:rsidP="00A426E6">
            <w:pPr>
              <w:pStyle w:val="Zkladntext"/>
              <w:spacing w:line="240" w:lineRule="auto"/>
              <w:rPr>
                <w:i/>
                <w:noProof/>
              </w:rPr>
            </w:pPr>
            <w:r w:rsidRPr="0070397B">
              <w:rPr>
                <w:i/>
                <w:noProof/>
              </w:rPr>
              <w:t>Ukazatel je sledován v rámci hodnoceného období. Hodnocené období je nejdéle jeden rok.</w:t>
            </w:r>
          </w:p>
        </w:tc>
      </w:tr>
      <w:tr w:rsidR="00F1042D" w:rsidRPr="00E27DFA" w14:paraId="5853914E" w14:textId="77777777" w:rsidTr="003F5F18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4069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 vzorce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C893" w14:textId="4E75BE0F" w:rsidR="00F1042D" w:rsidRPr="00A864FC" w:rsidRDefault="00F1042D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70397B">
              <w:t>PVz1 = (pv2 – pv1) – RH</w:t>
            </w:r>
            <w:r w:rsidRPr="00A864FC">
              <w:t xml:space="preserve"> 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  <w:p w14:paraId="6C3F6D5E" w14:textId="77777777" w:rsidR="00F1042D" w:rsidRPr="00E27DFA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 w:rsidRPr="00B54F23">
              <w:t xml:space="preserve">(Pokud je </w:t>
            </w:r>
            <w:r>
              <w:t>výkonový ukazatel PVz1 nulový nebo záporný, tj. je splněn, nedochází k odečtu smluvních pokutových bodů.</w:t>
            </w:r>
            <w:r w:rsidRPr="00B54F23">
              <w:t>)</w:t>
            </w:r>
          </w:p>
        </w:tc>
      </w:tr>
      <w:tr w:rsidR="00F1042D" w:rsidRPr="00A4570B" w14:paraId="151AF29E" w14:textId="77777777" w:rsidTr="005519FE">
        <w:trPr>
          <w:trHeight w:val="227"/>
        </w:trPr>
        <w:tc>
          <w:tcPr>
            <w:tcW w:w="1587" w:type="dxa"/>
            <w:vMerge w:val="restart"/>
          </w:tcPr>
          <w:p w14:paraId="18FA3561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Proměnné</w:t>
            </w:r>
          </w:p>
        </w:tc>
        <w:tc>
          <w:tcPr>
            <w:tcW w:w="875" w:type="dxa"/>
          </w:tcPr>
          <w:p w14:paraId="51DE8E1F" w14:textId="77777777" w:rsidR="00F1042D" w:rsidRPr="00E27DFA" w:rsidRDefault="00F1042D" w:rsidP="00A426E6">
            <w:pPr>
              <w:pStyle w:val="Zkladntext"/>
              <w:spacing w:line="240" w:lineRule="auto"/>
            </w:pPr>
            <w:r w:rsidRPr="00E27DFA">
              <w:t>pv1</w:t>
            </w:r>
          </w:p>
        </w:tc>
        <w:tc>
          <w:tcPr>
            <w:tcW w:w="6776" w:type="dxa"/>
          </w:tcPr>
          <w:p w14:paraId="61FF2AD4" w14:textId="77777777" w:rsidR="00F1042D" w:rsidRPr="00A4570B" w:rsidRDefault="00F1042D" w:rsidP="00A426E6">
            <w:pPr>
              <w:pStyle w:val="Zkladntext"/>
              <w:spacing w:line="240" w:lineRule="auto"/>
            </w:pPr>
            <w:r w:rsidRPr="00A4570B">
              <w:t xml:space="preserve">Počet stanovení ukazatele jakosti dodávané pitné vody splňujících hygienické limity ve smyslu Vyhlášky provedených během hodnoceného období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F1042D" w:rsidRPr="00A4570B" w14:paraId="5F8560F1" w14:textId="77777777" w:rsidTr="005519FE">
        <w:trPr>
          <w:trHeight w:val="227"/>
        </w:trPr>
        <w:tc>
          <w:tcPr>
            <w:tcW w:w="1587" w:type="dxa"/>
            <w:vMerge/>
          </w:tcPr>
          <w:p w14:paraId="45DA4495" w14:textId="77777777" w:rsidR="00F1042D" w:rsidRPr="00777CBA" w:rsidRDefault="00F1042D" w:rsidP="003F5F18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75" w:type="dxa"/>
          </w:tcPr>
          <w:p w14:paraId="6185CFE9" w14:textId="77777777" w:rsidR="00F1042D" w:rsidRPr="00E27DFA" w:rsidRDefault="00F1042D" w:rsidP="00A426E6">
            <w:pPr>
              <w:pStyle w:val="Zkladntext"/>
              <w:spacing w:line="240" w:lineRule="auto"/>
            </w:pPr>
            <w:r w:rsidRPr="00E27DFA">
              <w:t>pv2</w:t>
            </w:r>
            <w:r w:rsidRPr="00E27DFA">
              <w:rPr>
                <w:noProof/>
                <w:vertAlign w:val="subscript"/>
              </w:rPr>
              <w:t xml:space="preserve"> </w:t>
            </w:r>
          </w:p>
        </w:tc>
        <w:tc>
          <w:tcPr>
            <w:tcW w:w="6776" w:type="dxa"/>
          </w:tcPr>
          <w:p w14:paraId="6585F7EE" w14:textId="77777777" w:rsidR="00F1042D" w:rsidRPr="00A4570B" w:rsidRDefault="00F1042D" w:rsidP="00A426E6">
            <w:pPr>
              <w:pStyle w:val="Zkladntext"/>
              <w:spacing w:line="240" w:lineRule="auto"/>
            </w:pPr>
            <w:r w:rsidRPr="00A4570B">
              <w:t xml:space="preserve">Celkový počet stanovení ukazatele jakosti dodávané pitné vody vyžadovaných na základě požadavků Vyhlášky provedených během hodnoceného období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F1042D" w:rsidRPr="00E27DFA" w14:paraId="5E8B4B25" w14:textId="77777777" w:rsidTr="003F5F18">
        <w:trPr>
          <w:trHeight w:val="227"/>
        </w:trPr>
        <w:tc>
          <w:tcPr>
            <w:tcW w:w="1587" w:type="dxa"/>
          </w:tcPr>
          <w:p w14:paraId="1AE4E494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Kategorie</w:t>
            </w:r>
          </w:p>
        </w:tc>
        <w:tc>
          <w:tcPr>
            <w:tcW w:w="7651" w:type="dxa"/>
            <w:gridSpan w:val="2"/>
          </w:tcPr>
          <w:p w14:paraId="5A21D23D" w14:textId="77777777" w:rsidR="00F1042D" w:rsidRPr="00E27DFA" w:rsidRDefault="00F1042D" w:rsidP="00A426E6">
            <w:pPr>
              <w:pStyle w:val="Zkladntext"/>
              <w:spacing w:line="240" w:lineRule="auto"/>
            </w:pPr>
            <w:r w:rsidRPr="00E27DFA">
              <w:t>Kvalita základní</w:t>
            </w:r>
            <w:r>
              <w:t>ch</w:t>
            </w:r>
            <w:r w:rsidRPr="00E27DFA">
              <w:t xml:space="preserve"> služ</w:t>
            </w:r>
            <w:r>
              <w:t>e</w:t>
            </w:r>
            <w:r w:rsidRPr="00E27DFA">
              <w:t xml:space="preserve">b (zásobování, odvádění) </w:t>
            </w:r>
          </w:p>
        </w:tc>
      </w:tr>
      <w:tr w:rsidR="00F1042D" w:rsidRPr="000A53BA" w14:paraId="70656C31" w14:textId="77777777" w:rsidTr="00A426E6">
        <w:trPr>
          <w:trHeight w:val="3821"/>
        </w:trPr>
        <w:tc>
          <w:tcPr>
            <w:tcW w:w="1587" w:type="dxa"/>
          </w:tcPr>
          <w:p w14:paraId="20CEB43E" w14:textId="77777777" w:rsidR="00F1042D" w:rsidRPr="00777CBA" w:rsidRDefault="00F1042D" w:rsidP="003F5F18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Referenční hodnota (RH)</w:t>
            </w:r>
          </w:p>
        </w:tc>
        <w:tc>
          <w:tcPr>
            <w:tcW w:w="7651" w:type="dxa"/>
            <w:gridSpan w:val="2"/>
          </w:tcPr>
          <w:p w14:paraId="34E57448" w14:textId="478B4041" w:rsidR="00F1042D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 xml:space="preserve">RH je uvažována zvlášť pro každý typ stanovení ukazatele jakosti. RH je dána maximálním akceptovatelným počtem stanovení ukazatele jakosti dodávané pitné </w:t>
            </w:r>
            <w:r w:rsidRPr="0081713E">
              <w:rPr>
                <w:noProof/>
              </w:rPr>
              <w:t xml:space="preserve">vody, která mohou překračovat hygienické limity ve smyslu Vyhlášky. Tento maximální akceptovatelný počet je vyjádřen </w:t>
            </w:r>
            <w:r>
              <w:rPr>
                <w:noProof/>
              </w:rPr>
              <w:t>jako násobek proměnné „pv2“ s</w:t>
            </w:r>
            <w:r w:rsidR="005519FE" w:rsidRPr="00616360">
              <w:rPr>
                <w:noProof/>
              </w:rPr>
              <w:t> </w:t>
            </w:r>
            <w:r w:rsidRPr="0081713E">
              <w:rPr>
                <w:noProof/>
              </w:rPr>
              <w:t>poměrovou četností</w:t>
            </w:r>
            <w:r>
              <w:rPr>
                <w:noProof/>
              </w:rPr>
              <w:t xml:space="preserve"> překročení </w:t>
            </w:r>
            <w:r w:rsidRPr="0081713E">
              <w:rPr>
                <w:noProof/>
              </w:rPr>
              <w:t>limitu jakosti pitné vody v procentech se zaokrouhlením na jedno desetinné místo.</w:t>
            </w:r>
          </w:p>
          <w:p w14:paraId="635CD114" w14:textId="442CCE89" w:rsidR="00A426E6" w:rsidRDefault="00F1042D" w:rsidP="00A426E6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</w:rPr>
              <w:t xml:space="preserve">Poměrová četnost překročení limitů jakosti pitné vody se určí jako </w:t>
            </w:r>
            <w:r w:rsidRPr="00616360">
              <w:rPr>
                <w:noProof/>
              </w:rPr>
              <w:t xml:space="preserve">doplněk do 100 % od průměrné hodnoty iPVz1 z vlastních výsledků </w:t>
            </w:r>
            <w:r>
              <w:rPr>
                <w:noProof/>
              </w:rPr>
              <w:t>p</w:t>
            </w:r>
            <w:r w:rsidRPr="00616360">
              <w:rPr>
                <w:noProof/>
              </w:rPr>
              <w:t xml:space="preserve">rovozovatele za poslední </w:t>
            </w:r>
            <w:r>
              <w:rPr>
                <w:noProof/>
              </w:rPr>
              <w:t>3 roky</w:t>
            </w:r>
            <w:r w:rsidRPr="00616360">
              <w:rPr>
                <w:noProof/>
              </w:rPr>
              <w:t xml:space="preserve"> </w:t>
            </w:r>
            <w:r>
              <w:rPr>
                <w:noProof/>
              </w:rPr>
              <w:t>(</w:t>
            </w:r>
            <w:r w:rsidRPr="00616360">
              <w:rPr>
                <w:noProof/>
              </w:rPr>
              <w:t>předcházející</w:t>
            </w:r>
            <w:r>
              <w:rPr>
                <w:noProof/>
              </w:rPr>
              <w:t> </w:t>
            </w:r>
            <w:r w:rsidRPr="00616360">
              <w:rPr>
                <w:noProof/>
              </w:rPr>
              <w:t>hodnocenému</w:t>
            </w:r>
            <w:r>
              <w:rPr>
                <w:noProof/>
              </w:rPr>
              <w:t> </w:t>
            </w:r>
            <w:r w:rsidRPr="00616360">
              <w:rPr>
                <w:noProof/>
              </w:rPr>
              <w:t>roku</w:t>
            </w:r>
            <w:r>
              <w:rPr>
                <w:noProof/>
              </w:rPr>
              <w:t>).</w:t>
            </w:r>
          </w:p>
          <w:p w14:paraId="61AACC1D" w14:textId="026FD826" w:rsidR="00F1042D" w:rsidRPr="000A53BA" w:rsidRDefault="00F1042D" w:rsidP="005519FE">
            <w:pPr>
              <w:pStyle w:val="Zkladntext"/>
              <w:spacing w:before="120" w:after="120" w:line="240" w:lineRule="auto"/>
              <w:rPr>
                <w:noProof/>
              </w:rPr>
            </w:pPr>
            <w:r>
              <w:rPr>
                <w:noProof/>
              </w:rPr>
              <w:t>Vyjádřeno vzorcem:</w:t>
            </w:r>
            <w:r w:rsidRPr="00616360">
              <w:rPr>
                <w:noProof/>
              </w:rPr>
              <w:br/>
            </w:r>
            <w:r w:rsidRPr="00A426E6">
              <w:rPr>
                <w:b/>
                <w:bCs/>
                <w:noProof/>
              </w:rPr>
              <w:t>RH = pv2 x [(100 % - (ΣiPVz1 / 3)) x 0,01]</w:t>
            </w:r>
            <w:r w:rsidRPr="00616360">
              <w:rPr>
                <w:noProof/>
              </w:rPr>
              <w:t xml:space="preserve"> </w:t>
            </w:r>
            <w:r w:rsidRPr="00A864FC">
              <w:rPr>
                <w:noProof/>
              </w:rPr>
              <w:t>[</w:t>
            </w:r>
            <w:r w:rsidRPr="009B2F95">
              <w:rPr>
                <w:noProof/>
              </w:rPr>
              <w:t>počet, zaokrouhleno na jedno desetinné místo</w:t>
            </w:r>
            <w:r w:rsidRPr="00A864FC">
              <w:rPr>
                <w:noProof/>
              </w:rPr>
              <w:t>]</w:t>
            </w:r>
            <w:r>
              <w:rPr>
                <w:noProof/>
              </w:rPr>
              <w:t>.</w:t>
            </w:r>
          </w:p>
        </w:tc>
      </w:tr>
    </w:tbl>
    <w:p w14:paraId="7DF49712" w14:textId="77777777" w:rsidR="00F1042D" w:rsidRPr="00752E29" w:rsidRDefault="00F1042D" w:rsidP="00F1042D">
      <w:pPr>
        <w:rPr>
          <w:lang w:eastAsia="en-US"/>
        </w:rPr>
      </w:pPr>
    </w:p>
    <w:tbl>
      <w:tblPr>
        <w:tblW w:w="92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238"/>
      </w:tblGrid>
      <w:tr w:rsidR="00F1042D" w:rsidRPr="000A53BA" w14:paraId="3F955EDF" w14:textId="77777777" w:rsidTr="003F5F18">
        <w:trPr>
          <w:trHeight w:val="227"/>
        </w:trPr>
        <w:tc>
          <w:tcPr>
            <w:tcW w:w="9238" w:type="dxa"/>
          </w:tcPr>
          <w:p w14:paraId="2B5496BC" w14:textId="77777777" w:rsidR="00F1042D" w:rsidRDefault="00F1042D" w:rsidP="003F5F18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</w:p>
          <w:p w14:paraId="67277440" w14:textId="77777777" w:rsidR="00F1042D" w:rsidRDefault="00F1042D" w:rsidP="005519FE">
            <w:pPr>
              <w:pStyle w:val="slovanseznam"/>
              <w:numPr>
                <w:ilvl w:val="0"/>
                <w:numId w:val="0"/>
              </w:numPr>
              <w:spacing w:before="120" w:line="240" w:lineRule="auto"/>
              <w:contextualSpacing w:val="0"/>
              <w:rPr>
                <w:noProof/>
              </w:rPr>
            </w:pPr>
            <w:r>
              <w:rPr>
                <w:noProof/>
              </w:rPr>
              <w:t>RH pro první rok provozování dle Smlouvy:</w:t>
            </w:r>
          </w:p>
          <w:tbl>
            <w:tblPr>
              <w:tblW w:w="900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51"/>
              <w:gridCol w:w="1278"/>
              <w:gridCol w:w="2077"/>
            </w:tblGrid>
            <w:tr w:rsidR="00F1042D" w:rsidRPr="003C693A" w14:paraId="0E5EDF02" w14:textId="77777777" w:rsidTr="005519FE">
              <w:trPr>
                <w:trHeight w:val="393"/>
              </w:trPr>
              <w:tc>
                <w:tcPr>
                  <w:tcW w:w="5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3367288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bCs/>
                      <w:color w:val="000000"/>
                    </w:rPr>
                    <w:t>Ukazatel jakosti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0AD4BD60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bCs/>
                      <w:color w:val="000000"/>
                    </w:rPr>
                    <w:t xml:space="preserve">typ limitu </w:t>
                  </w:r>
                </w:p>
              </w:tc>
              <w:tc>
                <w:tcPr>
                  <w:tcW w:w="2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E71C9FE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bCs/>
                      <w:color w:val="000000"/>
                    </w:rPr>
                    <w:t>RH</w:t>
                  </w:r>
                  <w:r w:rsidRPr="003C693A">
                    <w:rPr>
                      <w:rFonts w:cs="Arial"/>
                      <w:b/>
                      <w:bCs/>
                    </w:rPr>
                    <w:t xml:space="preserve"> (počet)</w:t>
                  </w:r>
                </w:p>
              </w:tc>
            </w:tr>
            <w:tr w:rsidR="00F1042D" w:rsidRPr="003C693A" w14:paraId="2715500B" w14:textId="77777777" w:rsidTr="005519FE">
              <w:trPr>
                <w:trHeight w:val="290"/>
              </w:trPr>
              <w:tc>
                <w:tcPr>
                  <w:tcW w:w="56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9DF903" w14:textId="77777777" w:rsidR="00F1042D" w:rsidRPr="003C693A" w:rsidRDefault="00F1042D" w:rsidP="005519FE">
                  <w:pPr>
                    <w:spacing w:before="120"/>
                    <w:rPr>
                      <w:rFonts w:cs="Arial"/>
                      <w:color w:val="000000"/>
                    </w:rPr>
                  </w:pPr>
                  <w:r w:rsidRPr="003C693A">
                    <w:rPr>
                      <w:rFonts w:cs="Arial"/>
                      <w:color w:val="000000"/>
                    </w:rPr>
                    <w:t>Všechny ukazatele s typem limitu NHM</w:t>
                  </w:r>
                </w:p>
              </w:tc>
              <w:tc>
                <w:tcPr>
                  <w:tcW w:w="12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66C527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color w:val="000000"/>
                    </w:rPr>
                    <w:t>NMH</w:t>
                  </w:r>
                </w:p>
              </w:tc>
              <w:tc>
                <w:tcPr>
                  <w:tcW w:w="2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A63392" w14:textId="77777777" w:rsidR="00F1042D" w:rsidRPr="003C693A" w:rsidRDefault="00F1042D" w:rsidP="005519FE">
                  <w:pPr>
                    <w:spacing w:before="120"/>
                    <w:jc w:val="center"/>
                    <w:rPr>
                      <w:rFonts w:cs="Arial"/>
                      <w:b/>
                      <w:color w:val="000000"/>
                    </w:rPr>
                  </w:pPr>
                  <w:r w:rsidRPr="003C693A">
                    <w:rPr>
                      <w:rFonts w:cs="Arial"/>
                      <w:b/>
                      <w:color w:val="000000"/>
                    </w:rPr>
                    <w:t>0,0</w:t>
                  </w:r>
                </w:p>
              </w:tc>
            </w:tr>
          </w:tbl>
          <w:p w14:paraId="2D0390DF" w14:textId="16D87C57" w:rsidR="00F1042D" w:rsidRDefault="00F1042D" w:rsidP="005519FE">
            <w:pPr>
              <w:pStyle w:val="slovanseznam"/>
              <w:numPr>
                <w:ilvl w:val="0"/>
                <w:numId w:val="0"/>
              </w:numPr>
              <w:spacing w:before="120" w:line="240" w:lineRule="auto"/>
              <w:contextualSpacing w:val="0"/>
              <w:rPr>
                <w:noProof/>
              </w:rPr>
            </w:pPr>
            <w:r w:rsidRPr="000A53BA">
              <w:rPr>
                <w:noProof/>
              </w:rPr>
              <w:t xml:space="preserve">Následně je RH každoročně automaticky aktualizována dle </w:t>
            </w:r>
            <w:r>
              <w:rPr>
                <w:noProof/>
              </w:rPr>
              <w:t xml:space="preserve">výše </w:t>
            </w:r>
            <w:r w:rsidRPr="000A53BA">
              <w:rPr>
                <w:noProof/>
              </w:rPr>
              <w:t>uvedeného postupu na základě výsledků z předcházejících hodnocených období.</w:t>
            </w:r>
          </w:p>
          <w:p w14:paraId="7CD98377" w14:textId="77777777" w:rsidR="00F1042D" w:rsidRPr="000A53BA" w:rsidRDefault="00F1042D" w:rsidP="005519FE">
            <w:pPr>
              <w:pStyle w:val="slovanseznam"/>
              <w:numPr>
                <w:ilvl w:val="0"/>
                <w:numId w:val="0"/>
              </w:numPr>
              <w:spacing w:before="120" w:line="240" w:lineRule="auto"/>
              <w:contextualSpacing w:val="0"/>
              <w:rPr>
                <w:noProof/>
              </w:rPr>
            </w:pPr>
            <w:r w:rsidRPr="000A53BA">
              <w:rPr>
                <w:noProof/>
              </w:rPr>
              <w:t>Aktualizovaná RH na následující hodnocené období je uvedena v roční zprávě o provozování společně s výsledky hodnocení výkonového ukazatele.</w:t>
            </w:r>
          </w:p>
        </w:tc>
      </w:tr>
      <w:tr w:rsidR="00F1042D" w:rsidRPr="00E27DFA" w14:paraId="35B93C71" w14:textId="77777777" w:rsidTr="00A426E6">
        <w:trPr>
          <w:trHeight w:val="1960"/>
        </w:trPr>
        <w:tc>
          <w:tcPr>
            <w:tcW w:w="9238" w:type="dxa"/>
          </w:tcPr>
          <w:p w14:paraId="6065678D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>Počet bod</w:t>
            </w:r>
            <w:r>
              <w:rPr>
                <w:noProof/>
              </w:rPr>
              <w:t>ů</w:t>
            </w:r>
            <w:r w:rsidRPr="00E27DFA">
              <w:rPr>
                <w:noProof/>
              </w:rPr>
              <w:t xml:space="preserve"> za rok = suma dílčích pokutových bodů za</w:t>
            </w:r>
            <w:r>
              <w:rPr>
                <w:noProof/>
              </w:rPr>
              <w:t xml:space="preserve"> daný</w:t>
            </w:r>
            <w:r w:rsidRPr="00E27DFA">
              <w:rPr>
                <w:noProof/>
              </w:rPr>
              <w:t xml:space="preserve"> rok</w:t>
            </w:r>
          </w:p>
          <w:p w14:paraId="2D42848F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Pro stanovení dílčích pokutových bodů </w:t>
            </w:r>
            <w:r>
              <w:rPr>
                <w:noProof/>
              </w:rPr>
              <w:t>se sledují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jednotlivá</w:t>
            </w:r>
            <w:r w:rsidRPr="00E27DFA">
              <w:rPr>
                <w:noProof/>
              </w:rPr>
              <w:t xml:space="preserve"> nevyhovující </w:t>
            </w:r>
            <w:r>
              <w:rPr>
                <w:noProof/>
              </w:rPr>
              <w:t>stanovení ukazatelů jakosti dodávané pitné vody</w:t>
            </w:r>
            <w:r w:rsidRPr="00E27DFA">
              <w:rPr>
                <w:noProof/>
              </w:rPr>
              <w:t xml:space="preserve"> dle nejvyšší mezní hodnoty (NMH) dle </w:t>
            </w:r>
            <w:r>
              <w:rPr>
                <w:noProof/>
              </w:rPr>
              <w:t>V</w:t>
            </w:r>
            <w:r w:rsidRPr="00E27DFA">
              <w:rPr>
                <w:noProof/>
              </w:rPr>
              <w:t>yhlášky</w:t>
            </w:r>
            <w:r>
              <w:rPr>
                <w:noProof/>
              </w:rPr>
              <w:t>.</w:t>
            </w:r>
          </w:p>
          <w:p w14:paraId="6BE430D9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Dílčí </w:t>
            </w:r>
            <w:r>
              <w:rPr>
                <w:noProof/>
              </w:rPr>
              <w:t xml:space="preserve">počet pokutových bodů pro jednotlivé ukazatele za daný </w:t>
            </w:r>
            <w:r w:rsidRPr="00E27DFA">
              <w:rPr>
                <w:noProof/>
              </w:rPr>
              <w:t>rok = PVz1 x V</w:t>
            </w:r>
            <w:r w:rsidRPr="00E27DFA">
              <w:rPr>
                <w:noProof/>
                <w:vertAlign w:val="subscript"/>
              </w:rPr>
              <w:t>1</w:t>
            </w:r>
          </w:p>
          <w:p w14:paraId="2C32D8F0" w14:textId="0A26C9E9" w:rsidR="00F1042D" w:rsidRPr="00E27DFA" w:rsidRDefault="00F1042D" w:rsidP="003F5F18">
            <w:pPr>
              <w:pStyle w:val="Zkladntext"/>
              <w:spacing w:after="120" w:line="240" w:lineRule="auto"/>
            </w:pPr>
            <w:r w:rsidRPr="00E27DFA">
              <w:rPr>
                <w:noProof/>
              </w:rPr>
              <w:t>kde V</w:t>
            </w:r>
            <w:r w:rsidRPr="00E27DFA">
              <w:rPr>
                <w:noProof/>
                <w:vertAlign w:val="subscript"/>
              </w:rPr>
              <w:t>1</w:t>
            </w:r>
            <w:r w:rsidRPr="00E27DFA">
              <w:rPr>
                <w:noProof/>
              </w:rPr>
              <w:t xml:space="preserve"> je počet bodů za </w:t>
            </w:r>
            <w:r>
              <w:rPr>
                <w:noProof/>
              </w:rPr>
              <w:t>každé nevyhovující stanovení ukazatelů jakosti dodávané</w:t>
            </w:r>
            <w:r w:rsidR="00DD3E88">
              <w:rPr>
                <w:noProof/>
              </w:rPr>
              <w:t xml:space="preserve"> </w:t>
            </w:r>
            <w:r>
              <w:rPr>
                <w:noProof/>
              </w:rPr>
              <w:t>pitné vody nad</w:t>
            </w:r>
            <w:r w:rsidR="00DD3E88" w:rsidRPr="00616360">
              <w:rPr>
                <w:noProof/>
              </w:rPr>
              <w:t> </w:t>
            </w:r>
            <w:r>
              <w:rPr>
                <w:noProof/>
              </w:rPr>
              <w:t>referenční hodnotou</w:t>
            </w:r>
            <w:r w:rsidRPr="00E27DFA">
              <w:rPr>
                <w:noProof/>
              </w:rPr>
              <w:t xml:space="preserve">, ve výši 1. </w:t>
            </w:r>
          </w:p>
        </w:tc>
      </w:tr>
      <w:tr w:rsidR="00F1042D" w:rsidRPr="00A4570B" w14:paraId="387094F4" w14:textId="77777777" w:rsidTr="003F5F18">
        <w:trPr>
          <w:trHeight w:val="227"/>
        </w:trPr>
        <w:tc>
          <w:tcPr>
            <w:tcW w:w="9238" w:type="dxa"/>
          </w:tcPr>
          <w:p w14:paraId="1E5078F2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Vyhodnocení se provádí zvlášť pro každý ukazatel jakosti dodávané pitné vody.</w:t>
            </w:r>
          </w:p>
          <w:p w14:paraId="103C90BE" w14:textId="77777777" w:rsidR="00F1042D" w:rsidRPr="00E27DFA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Je třeba si uvědomit, že </w:t>
            </w:r>
            <w:r>
              <w:rPr>
                <w:noProof/>
              </w:rPr>
              <w:t>stanovení</w:t>
            </w:r>
            <w:r w:rsidRPr="00E27DFA">
              <w:rPr>
                <w:noProof/>
              </w:rPr>
              <w:t>, kter</w:t>
            </w:r>
            <w:r>
              <w:rPr>
                <w:noProof/>
              </w:rPr>
              <w:t>á</w:t>
            </w:r>
            <w:r w:rsidRPr="00E27DFA">
              <w:rPr>
                <w:noProof/>
              </w:rPr>
              <w:t xml:space="preserve"> nejsou legislativně požadovan</w:t>
            </w:r>
            <w:r>
              <w:rPr>
                <w:noProof/>
              </w:rPr>
              <w:t>á</w:t>
            </w:r>
            <w:r w:rsidRPr="00E27DFA">
              <w:rPr>
                <w:noProof/>
              </w:rPr>
              <w:t>, nejsou v rámci hodnocení tohoto výkonového ukazatele brán</w:t>
            </w:r>
            <w:r>
              <w:rPr>
                <w:noProof/>
              </w:rPr>
              <w:t>a</w:t>
            </w:r>
            <w:r w:rsidRPr="00E27DFA">
              <w:rPr>
                <w:noProof/>
              </w:rPr>
              <w:t xml:space="preserve"> v úvahu. </w:t>
            </w:r>
          </w:p>
          <w:p w14:paraId="7E897EAB" w14:textId="2FD122A7" w:rsidR="00F1042D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 xml:space="preserve">Stanovení ukazatelů jakosti </w:t>
            </w:r>
            <w:r w:rsidRPr="00E27DFA">
              <w:rPr>
                <w:noProof/>
              </w:rPr>
              <w:t xml:space="preserve">dodávané pitné vody jsou </w:t>
            </w:r>
            <w:r>
              <w:rPr>
                <w:noProof/>
              </w:rPr>
              <w:t>prováděna</w:t>
            </w:r>
            <w:r w:rsidRPr="00E27DFA">
              <w:rPr>
                <w:noProof/>
              </w:rPr>
              <w:t xml:space="preserve"> buď v rámci vlastních provozních laboratoří </w:t>
            </w:r>
            <w:r w:rsidR="00DD3E88">
              <w:rPr>
                <w:noProof/>
              </w:rPr>
              <w:t>P</w:t>
            </w:r>
            <w:r w:rsidRPr="00E27DFA">
              <w:rPr>
                <w:noProof/>
              </w:rPr>
              <w:t>rovozovatele, které splňují požadavky na akreditaci (dle ČSN EN ISO/IEC 17025)</w:t>
            </w:r>
            <w:r>
              <w:rPr>
                <w:noProof/>
              </w:rPr>
              <w:t>,</w:t>
            </w:r>
            <w:r w:rsidRPr="00E27DFA">
              <w:rPr>
                <w:noProof/>
              </w:rPr>
              <w:t xml:space="preserve"> a nebo akreditovanou laboratoří v rámci subdododávky dle plánu ko</w:t>
            </w:r>
            <w:r>
              <w:rPr>
                <w:noProof/>
              </w:rPr>
              <w:t xml:space="preserve">ntroly jakosti vody. </w:t>
            </w:r>
            <w:r w:rsidRPr="00E27DFA">
              <w:rPr>
                <w:noProof/>
              </w:rPr>
              <w:t xml:space="preserve">Výsledky rozborů se zpracovávají v podobě protokolů (písemná i elektronická forma). </w:t>
            </w:r>
          </w:p>
          <w:p w14:paraId="7BCD686B" w14:textId="485B7527" w:rsidR="00F1042D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593E3E">
              <w:rPr>
                <w:noProof/>
              </w:rPr>
              <w:t xml:space="preserve">Pro účely sledování a vyhodnocení výkonového ukazatele </w:t>
            </w:r>
            <w:r w:rsidRPr="00136451">
              <w:rPr>
                <w:noProof/>
              </w:rPr>
              <w:t>obsahuje čl. VII, bod 22</w:t>
            </w:r>
            <w:r w:rsidR="00DD3E88">
              <w:rPr>
                <w:noProof/>
              </w:rPr>
              <w:t>.</w:t>
            </w:r>
            <w:r w:rsidRPr="00136451">
              <w:rPr>
                <w:noProof/>
              </w:rPr>
              <w:t xml:space="preserve"> Smlouvy</w:t>
            </w:r>
            <w:r w:rsidRPr="00593E3E">
              <w:rPr>
                <w:noProof/>
              </w:rPr>
              <w:t xml:space="preserve"> podrobnější pravidla pro </w:t>
            </w:r>
            <w:r>
              <w:rPr>
                <w:noProof/>
              </w:rPr>
              <w:t>zpracování a vedení</w:t>
            </w:r>
            <w:r w:rsidRPr="00593E3E">
              <w:rPr>
                <w:noProof/>
              </w:rPr>
              <w:t xml:space="preserve"> evidence nezbytné pro vyhodnocení výkonového ukazatele (popř. obsahuje specifikace určitých nezbytných dokumentů, pokud jsou tyto dokumenty pro</w:t>
            </w:r>
            <w:r w:rsidR="00DD3E88" w:rsidRPr="00616360">
              <w:rPr>
                <w:noProof/>
              </w:rPr>
              <w:t> </w:t>
            </w:r>
            <w:r w:rsidRPr="00593E3E">
              <w:rPr>
                <w:noProof/>
              </w:rPr>
              <w:t>definici ukazatele relevantní).</w:t>
            </w:r>
          </w:p>
          <w:p w14:paraId="662F1CCB" w14:textId="1E2911D4" w:rsidR="00F1042D" w:rsidRPr="00A4570B" w:rsidRDefault="00F1042D" w:rsidP="003F5F18">
            <w:pPr>
              <w:pStyle w:val="Zkladntext"/>
              <w:spacing w:after="120" w:line="240" w:lineRule="auto"/>
              <w:rPr>
                <w:noProof/>
              </w:rPr>
            </w:pPr>
            <w:r w:rsidRPr="00DD3E88">
              <w:rPr>
                <w:i/>
                <w:iCs/>
                <w:noProof/>
                <w:vertAlign w:val="superscript"/>
              </w:rPr>
              <w:t>1)</w:t>
            </w:r>
            <w:r w:rsidRPr="00DD3E88">
              <w:rPr>
                <w:i/>
                <w:iCs/>
                <w:noProof/>
              </w:rPr>
              <w:t xml:space="preserve"> </w:t>
            </w:r>
            <w:r w:rsidRPr="00DD3E88">
              <w:rPr>
                <w:i/>
                <w:iCs/>
                <w:noProof/>
                <w:u w:val="single"/>
              </w:rPr>
              <w:t>Hygienickým limitem</w:t>
            </w:r>
            <w:r w:rsidRPr="00DD3E88">
              <w:rPr>
                <w:i/>
                <w:iCs/>
                <w:noProof/>
              </w:rPr>
              <w:t xml:space="preserve"> ve smyslu </w:t>
            </w:r>
            <w:r w:rsidR="00DD3E88" w:rsidRPr="00DD3E88">
              <w:rPr>
                <w:i/>
                <w:iCs/>
                <w:noProof/>
              </w:rPr>
              <w:t>Vyhlášky,</w:t>
            </w:r>
            <w:r w:rsidRPr="00DD3E88">
              <w:rPr>
                <w:i/>
                <w:iCs/>
                <w:noProof/>
              </w:rPr>
              <w:t xml:space="preserve"> se dle § 2, písm. a) této </w:t>
            </w:r>
            <w:r w:rsidR="00DD3E88" w:rsidRPr="00DD3E88">
              <w:rPr>
                <w:i/>
                <w:iCs/>
                <w:noProof/>
              </w:rPr>
              <w:t xml:space="preserve">Vyhlášky </w:t>
            </w:r>
            <w:r w:rsidRPr="00DD3E88">
              <w:rPr>
                <w:i/>
                <w:iCs/>
                <w:noProof/>
              </w:rPr>
              <w:t xml:space="preserve">rozumí hodnota stanovená v přílohách č. 1, 2 a 3 k této </w:t>
            </w:r>
            <w:r w:rsidR="00DD3E88" w:rsidRPr="00DD3E88">
              <w:rPr>
                <w:i/>
                <w:iCs/>
                <w:noProof/>
              </w:rPr>
              <w:t>V</w:t>
            </w:r>
            <w:r w:rsidRPr="00DD3E88">
              <w:rPr>
                <w:i/>
                <w:iCs/>
                <w:noProof/>
              </w:rPr>
              <w:t>yhlášce nebo hodnota stanovená na základě zákona orgánem ochrany veřejného zdraví, tj. § 3 odst. 4, § 3a odst. 1 až 7 a § 84 odst. 1 písm. e) zákona č. 258/2000 Sb.,</w:t>
            </w:r>
            <w:r w:rsidR="00DD3E88">
              <w:rPr>
                <w:i/>
                <w:iCs/>
                <w:noProof/>
              </w:rPr>
              <w:t xml:space="preserve"> o</w:t>
            </w:r>
            <w:r w:rsidR="00F17B19" w:rsidRPr="00616360">
              <w:rPr>
                <w:noProof/>
              </w:rPr>
              <w:t> </w:t>
            </w:r>
            <w:r w:rsidR="00DD3E88">
              <w:rPr>
                <w:i/>
                <w:iCs/>
                <w:noProof/>
              </w:rPr>
              <w:t>ochraně veřejného zdraví,</w:t>
            </w:r>
            <w:r w:rsidRPr="00DD3E88">
              <w:rPr>
                <w:i/>
                <w:iCs/>
                <w:noProof/>
              </w:rPr>
              <w:t xml:space="preserve"> ve</w:t>
            </w:r>
            <w:r w:rsidR="00DD3E88" w:rsidRPr="00616360">
              <w:rPr>
                <w:noProof/>
              </w:rPr>
              <w:t> </w:t>
            </w:r>
            <w:r w:rsidRPr="00DD3E88">
              <w:rPr>
                <w:i/>
                <w:iCs/>
                <w:noProof/>
              </w:rPr>
              <w:t>znění pozdějších předpisů. Pokud orgán ochrany veřejného zdraví určil na časově omezenou dobu mírnější hygienický limit, je po tuto dobu používán tento mírnější hygienický limit ke stanovení proměnné „pv1“.</w:t>
            </w:r>
          </w:p>
        </w:tc>
      </w:tr>
    </w:tbl>
    <w:p w14:paraId="520F1C1F" w14:textId="604A9677" w:rsidR="00724F78" w:rsidRDefault="00724F78" w:rsidP="00F1042D"/>
    <w:p w14:paraId="287B3191" w14:textId="77777777" w:rsidR="00724F78" w:rsidRDefault="00724F78">
      <w:pPr>
        <w:spacing w:after="200" w:line="276" w:lineRule="auto"/>
      </w:pPr>
      <w:r>
        <w:br w:type="page"/>
      </w:r>
    </w:p>
    <w:p w14:paraId="479A4E01" w14:textId="77777777" w:rsidR="004F2A5E" w:rsidRPr="009B0D07" w:rsidRDefault="004F2A5E" w:rsidP="004F2A5E">
      <w:pPr>
        <w:pStyle w:val="Nadpis2"/>
      </w:pPr>
      <w:bookmarkStart w:id="14" w:name="_Toc224544018"/>
      <w:bookmarkStart w:id="15" w:name="_Toc228684420"/>
      <w:bookmarkStart w:id="16" w:name="_Toc228796949"/>
      <w:bookmarkStart w:id="17" w:name="_Toc229290556"/>
      <w:bookmarkStart w:id="18" w:name="_Toc244070922"/>
      <w:bookmarkStart w:id="19" w:name="_Toc261968001"/>
      <w:bookmarkStart w:id="20" w:name="_Toc264303023"/>
      <w:bookmarkStart w:id="21" w:name="_Toc202435657"/>
      <w:r w:rsidRPr="009B0D07">
        <w:lastRenderedPageBreak/>
        <w:t xml:space="preserve">Havarijní přerušení dodávek pitné vody </w:t>
      </w:r>
      <w:r>
        <w:t xml:space="preserve">– </w:t>
      </w:r>
      <w:r w:rsidRPr="009B0D07">
        <w:t>domácnosti</w:t>
      </w:r>
      <w:bookmarkEnd w:id="14"/>
      <w:bookmarkEnd w:id="15"/>
      <w:bookmarkEnd w:id="16"/>
      <w:bookmarkEnd w:id="17"/>
      <w:bookmarkEnd w:id="18"/>
      <w:bookmarkEnd w:id="19"/>
      <w:r>
        <w:t xml:space="preserve"> (iPVz2, PVz2)</w:t>
      </w:r>
      <w:bookmarkEnd w:id="20"/>
      <w:bookmarkEnd w:id="21"/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725"/>
        <w:gridCol w:w="6987"/>
      </w:tblGrid>
      <w:tr w:rsidR="004F2A5E" w:rsidRPr="00B54F23" w14:paraId="670D3B2B" w14:textId="77777777" w:rsidTr="004F2A5E">
        <w:trPr>
          <w:trHeight w:val="227"/>
        </w:trPr>
        <w:tc>
          <w:tcPr>
            <w:tcW w:w="1587" w:type="dxa"/>
          </w:tcPr>
          <w:p w14:paraId="05AF44AC" w14:textId="77777777"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Definice informativního ukazatele</w:t>
            </w:r>
          </w:p>
        </w:tc>
        <w:tc>
          <w:tcPr>
            <w:tcW w:w="7712" w:type="dxa"/>
            <w:gridSpan w:val="2"/>
          </w:tcPr>
          <w:p w14:paraId="2FEA38D3" w14:textId="77777777" w:rsidR="004F2A5E" w:rsidRPr="00B54F23" w:rsidRDefault="004F2A5E" w:rsidP="004F2A5E">
            <w:r w:rsidRPr="00B54F23">
              <w:t>Celkový počet hodin přerušení dodávky pitné vody z důvod</w:t>
            </w:r>
            <w:r>
              <w:t>u havárie v poměru k </w:t>
            </w:r>
            <w:r w:rsidRPr="00B54F23">
              <w:t xml:space="preserve">celkovému počtu přerušení dodávky pitné vody z důvodů </w:t>
            </w:r>
            <w:r>
              <w:t>h</w:t>
            </w:r>
            <w:r w:rsidRPr="00B54F23">
              <w:t>avárie.</w:t>
            </w:r>
          </w:p>
          <w:p w14:paraId="4792D549" w14:textId="77777777" w:rsidR="004F2A5E" w:rsidRPr="00A4570B" w:rsidRDefault="004F2A5E" w:rsidP="004F2A5E">
            <w:pPr>
              <w:rPr>
                <w:i/>
              </w:rPr>
            </w:pPr>
            <w:r w:rsidRPr="00A4570B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4F2A5E" w:rsidRPr="00B54F23" w14:paraId="68090F2E" w14:textId="77777777" w:rsidTr="004F2A5E">
        <w:trPr>
          <w:trHeight w:val="227"/>
        </w:trPr>
        <w:tc>
          <w:tcPr>
            <w:tcW w:w="1587" w:type="dxa"/>
          </w:tcPr>
          <w:p w14:paraId="01A3BECF" w14:textId="5AB323DB"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Výpočet dle</w:t>
            </w:r>
            <w:r w:rsidR="00E72897">
              <w:rPr>
                <w:noProof/>
              </w:rPr>
              <w:t> </w:t>
            </w:r>
            <w:r w:rsidRPr="00777CBA">
              <w:rPr>
                <w:b/>
                <w:noProof/>
              </w:rPr>
              <w:t>vzorce</w:t>
            </w:r>
          </w:p>
        </w:tc>
        <w:tc>
          <w:tcPr>
            <w:tcW w:w="7712" w:type="dxa"/>
            <w:gridSpan w:val="2"/>
          </w:tcPr>
          <w:p w14:paraId="01DBCB0B" w14:textId="60FED98B" w:rsidR="004F2A5E" w:rsidRPr="00B54F23" w:rsidRDefault="004F2A5E" w:rsidP="004F2A5E">
            <w:pPr>
              <w:pStyle w:val="Zkladntext"/>
              <w:tabs>
                <w:tab w:val="clear" w:pos="8930"/>
                <w:tab w:val="right" w:pos="7513"/>
              </w:tabs>
            </w:pPr>
            <w:r w:rsidRPr="00B54F23">
              <w:t xml:space="preserve">iPVz2 = </w:t>
            </w:r>
            <w:r>
              <w:t>(</w:t>
            </w:r>
            <w:r w:rsidRPr="00B54F23">
              <w:t>Σpv4</w:t>
            </w:r>
            <w:r>
              <w:t>)</w:t>
            </w:r>
            <w:r w:rsidRPr="00B54F23">
              <w:t xml:space="preserve"> / pv5</w:t>
            </w:r>
            <w:r w:rsidR="00E72897">
              <w:t xml:space="preserve"> </w:t>
            </w:r>
            <w:r w:rsidRPr="00A864FC">
              <w:t>[</w:t>
            </w:r>
            <w:r w:rsidRPr="003A72B0">
              <w:rPr>
                <w:i/>
              </w:rPr>
              <w:t>hodiny/havárii</w:t>
            </w:r>
            <w:r w:rsidRPr="00A864FC">
              <w:t>]</w:t>
            </w:r>
            <w:r w:rsidRPr="00B54F23">
              <w:t xml:space="preserve"> </w:t>
            </w:r>
          </w:p>
        </w:tc>
      </w:tr>
      <w:tr w:rsidR="004F2A5E" w:rsidRPr="00B54F23" w14:paraId="5945F670" w14:textId="77777777" w:rsidTr="004F2A5E">
        <w:trPr>
          <w:trHeight w:val="227"/>
        </w:trPr>
        <w:tc>
          <w:tcPr>
            <w:tcW w:w="1587" w:type="dxa"/>
          </w:tcPr>
          <w:p w14:paraId="3E98472A" w14:textId="77777777"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Definice smluvního ukazatele</w:t>
            </w:r>
          </w:p>
        </w:tc>
        <w:tc>
          <w:tcPr>
            <w:tcW w:w="7712" w:type="dxa"/>
            <w:gridSpan w:val="2"/>
          </w:tcPr>
          <w:p w14:paraId="72EEF39E" w14:textId="77777777" w:rsidR="004F2A5E" w:rsidRPr="00B54F23" w:rsidRDefault="004F2A5E" w:rsidP="004F2A5E">
            <w:pPr>
              <w:jc w:val="both"/>
            </w:pPr>
            <w:r w:rsidRPr="00B54F23">
              <w:t>Počet vodovodních přípojek</w:t>
            </w:r>
            <w:r>
              <w:t>, s výjimkou přípojek vybraných odběratelů,</w:t>
            </w:r>
            <w:r w:rsidRPr="00B54F23">
              <w:t xml:space="preserve"> postižených přerušením dodávky pitné vody (udává počet postižených obyvatel) násobený počtem hodin přerušení dodávky, které překročí referenční hodnotu.</w:t>
            </w:r>
          </w:p>
          <w:p w14:paraId="5404DAAD" w14:textId="77777777" w:rsidR="004F2A5E" w:rsidRPr="00A4570B" w:rsidRDefault="004F2A5E" w:rsidP="004F2A5E">
            <w:pPr>
              <w:rPr>
                <w:i/>
              </w:rPr>
            </w:pPr>
            <w:r w:rsidRPr="00A4570B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4F2A5E" w:rsidRPr="00B54F23" w14:paraId="50ACC92F" w14:textId="77777777" w:rsidTr="004F2A5E">
        <w:trPr>
          <w:trHeight w:val="227"/>
        </w:trPr>
        <w:tc>
          <w:tcPr>
            <w:tcW w:w="1587" w:type="dxa"/>
          </w:tcPr>
          <w:p w14:paraId="6C0C0D7D" w14:textId="5FC9EB00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</w:t>
            </w:r>
            <w:r w:rsidR="00E72897">
              <w:rPr>
                <w:noProof/>
              </w:rPr>
              <w:t> </w:t>
            </w:r>
            <w:r w:rsidRPr="00777CBA">
              <w:rPr>
                <w:b/>
              </w:rPr>
              <w:t>vzorce</w:t>
            </w:r>
          </w:p>
        </w:tc>
        <w:tc>
          <w:tcPr>
            <w:tcW w:w="7712" w:type="dxa"/>
            <w:gridSpan w:val="2"/>
          </w:tcPr>
          <w:p w14:paraId="256E5658" w14:textId="49BC81BC" w:rsidR="004F2A5E" w:rsidRPr="00A4570B" w:rsidRDefault="004F2A5E" w:rsidP="004F2A5E">
            <w:pPr>
              <w:pStyle w:val="Zkladntext"/>
              <w:tabs>
                <w:tab w:val="clear" w:pos="8930"/>
                <w:tab w:val="right" w:pos="7513"/>
              </w:tabs>
              <w:rPr>
                <w:rFonts w:cs="Arial"/>
                <w:i/>
              </w:rPr>
            </w:pPr>
            <w:r w:rsidRPr="00B54F23">
              <w:t>PVz2 = pv3 x (pv4 – RH)</w:t>
            </w:r>
            <w:r w:rsidRPr="00A864FC">
              <w:t xml:space="preserve"> [</w:t>
            </w:r>
            <w:r w:rsidRPr="00A4570B">
              <w:rPr>
                <w:rFonts w:cs="Arial"/>
                <w:i/>
                <w:noProof/>
              </w:rPr>
              <w:t>hodiny</w:t>
            </w:r>
            <w:r w:rsidRPr="00A864FC">
              <w:t>]</w:t>
            </w:r>
          </w:p>
          <w:p w14:paraId="14F33108" w14:textId="77777777" w:rsidR="004F2A5E" w:rsidRPr="002F5607" w:rsidRDefault="004F2A5E" w:rsidP="00E72897">
            <w:pPr>
              <w:jc w:val="both"/>
              <w:rPr>
                <w:i/>
                <w:noProof/>
              </w:rPr>
            </w:pPr>
            <w:r w:rsidRPr="002F5607">
              <w:rPr>
                <w:i/>
                <w:noProof/>
              </w:rPr>
              <w:t xml:space="preserve">Výpočet se provádí pouze pro </w:t>
            </w:r>
            <w:r>
              <w:rPr>
                <w:i/>
                <w:noProof/>
              </w:rPr>
              <w:t>h</w:t>
            </w:r>
            <w:r w:rsidRPr="002F5607">
              <w:rPr>
                <w:i/>
                <w:noProof/>
              </w:rPr>
              <w:t xml:space="preserve">avárie, kde počet hodin přerušení dodávky pitné vody je větší než požadovaná doba (dána referenční hodnotou), tzn. pv4 </w:t>
            </w:r>
            <w:r w:rsidRPr="002F5607">
              <w:rPr>
                <w:rFonts w:cs="Arial"/>
                <w:i/>
                <w:noProof/>
              </w:rPr>
              <w:t xml:space="preserve">&gt; </w:t>
            </w:r>
            <w:r w:rsidRPr="002F5607">
              <w:rPr>
                <w:i/>
                <w:noProof/>
              </w:rPr>
              <w:t>RH.</w:t>
            </w:r>
          </w:p>
        </w:tc>
      </w:tr>
      <w:tr w:rsidR="004F2A5E" w:rsidRPr="00B54F23" w14:paraId="4F940015" w14:textId="77777777" w:rsidTr="004F2A5E">
        <w:trPr>
          <w:trHeight w:val="227"/>
        </w:trPr>
        <w:tc>
          <w:tcPr>
            <w:tcW w:w="1587" w:type="dxa"/>
            <w:vMerge w:val="restart"/>
          </w:tcPr>
          <w:p w14:paraId="0FAF02A5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Proměnné</w:t>
            </w:r>
          </w:p>
        </w:tc>
        <w:tc>
          <w:tcPr>
            <w:tcW w:w="725" w:type="dxa"/>
          </w:tcPr>
          <w:p w14:paraId="48051D00" w14:textId="77777777" w:rsidR="004F2A5E" w:rsidRPr="00B54F23" w:rsidRDefault="004F2A5E" w:rsidP="004F2A5E">
            <w:r w:rsidRPr="00B54F23">
              <w:t>pv3</w:t>
            </w:r>
          </w:p>
        </w:tc>
        <w:tc>
          <w:tcPr>
            <w:tcW w:w="6987" w:type="dxa"/>
          </w:tcPr>
          <w:p w14:paraId="07367786" w14:textId="77777777" w:rsidR="004F2A5E" w:rsidRPr="00B54F23" w:rsidRDefault="004F2A5E" w:rsidP="004F2A5E">
            <w:pPr>
              <w:pStyle w:val="Zkladntext"/>
              <w:rPr>
                <w:i/>
                <w:iCs/>
              </w:rPr>
            </w:pPr>
            <w:r w:rsidRPr="00B54F23">
              <w:t>Počet přípojek</w:t>
            </w:r>
            <w:r>
              <w:t>, s výjimkou přípojek vybraných odběratelů,</w:t>
            </w:r>
            <w:r w:rsidRPr="00B54F23">
              <w:t xml:space="preserve"> postižených přerušením dodávky pitné vody během jedné </w:t>
            </w:r>
            <w:r>
              <w:t>h</w:t>
            </w:r>
            <w:r w:rsidRPr="00B54F23">
              <w:t xml:space="preserve">avárie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14:paraId="4EAD7C3A" w14:textId="77777777" w:rsidTr="004F2A5E">
        <w:trPr>
          <w:trHeight w:val="227"/>
        </w:trPr>
        <w:tc>
          <w:tcPr>
            <w:tcW w:w="1587" w:type="dxa"/>
            <w:vMerge/>
          </w:tcPr>
          <w:p w14:paraId="7BD40C81" w14:textId="77777777" w:rsidR="004F2A5E" w:rsidRPr="00777CBA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25" w:type="dxa"/>
          </w:tcPr>
          <w:p w14:paraId="10F099C4" w14:textId="77777777" w:rsidR="004F2A5E" w:rsidRPr="00B54F23" w:rsidRDefault="004F2A5E" w:rsidP="004F2A5E">
            <w:r w:rsidRPr="00B54F23">
              <w:t>pv4</w:t>
            </w:r>
          </w:p>
        </w:tc>
        <w:tc>
          <w:tcPr>
            <w:tcW w:w="6987" w:type="dxa"/>
          </w:tcPr>
          <w:p w14:paraId="7947B311" w14:textId="77777777" w:rsidR="004F2A5E" w:rsidRPr="00B54F23" w:rsidRDefault="004F2A5E" w:rsidP="004F2A5E">
            <w:pPr>
              <w:rPr>
                <w:i/>
                <w:iCs/>
              </w:rPr>
            </w:pPr>
            <w:r w:rsidRPr="00B54F23">
              <w:t xml:space="preserve">Počet hodin přerušení dodávky pitné vody během jedné </w:t>
            </w:r>
            <w:r>
              <w:t>h</w:t>
            </w:r>
            <w:r w:rsidRPr="00B54F23">
              <w:t xml:space="preserve">avárie </w:t>
            </w:r>
            <w:r w:rsidRPr="00A4570B">
              <w:t>[</w:t>
            </w:r>
            <w:r w:rsidRPr="003A72B0">
              <w:rPr>
                <w:i/>
                <w:iCs/>
              </w:rPr>
              <w:t>hodiny</w:t>
            </w:r>
            <w:r w:rsidRPr="00A4570B">
              <w:t>]</w:t>
            </w:r>
          </w:p>
        </w:tc>
      </w:tr>
      <w:tr w:rsidR="004F2A5E" w:rsidRPr="00B54F23" w14:paraId="6D701304" w14:textId="77777777" w:rsidTr="004F2A5E">
        <w:trPr>
          <w:trHeight w:val="227"/>
        </w:trPr>
        <w:tc>
          <w:tcPr>
            <w:tcW w:w="1587" w:type="dxa"/>
            <w:vMerge/>
          </w:tcPr>
          <w:p w14:paraId="70838A05" w14:textId="77777777" w:rsidR="004F2A5E" w:rsidRPr="00777CBA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25" w:type="dxa"/>
          </w:tcPr>
          <w:p w14:paraId="0152D091" w14:textId="77777777" w:rsidR="004F2A5E" w:rsidRPr="00B54F23" w:rsidRDefault="004F2A5E" w:rsidP="004F2A5E">
            <w:r w:rsidRPr="00B54F23">
              <w:t>pv5</w:t>
            </w:r>
          </w:p>
        </w:tc>
        <w:tc>
          <w:tcPr>
            <w:tcW w:w="6987" w:type="dxa"/>
          </w:tcPr>
          <w:p w14:paraId="6117E9C5" w14:textId="77777777" w:rsidR="004F2A5E" w:rsidRPr="00B54F23" w:rsidRDefault="004F2A5E" w:rsidP="004F2A5E">
            <w:pPr>
              <w:pStyle w:val="Zkladntext"/>
            </w:pPr>
            <w:r w:rsidRPr="00B54F23">
              <w:t xml:space="preserve">Celkový počet přerušení dodávky pitné vody z důvodu </w:t>
            </w:r>
            <w:r>
              <w:t>h</w:t>
            </w:r>
            <w:r w:rsidRPr="00B54F23">
              <w:t xml:space="preserve">avárie,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14:paraId="69C2B242" w14:textId="77777777" w:rsidTr="004F2A5E">
        <w:trPr>
          <w:trHeight w:val="227"/>
        </w:trPr>
        <w:tc>
          <w:tcPr>
            <w:tcW w:w="1587" w:type="dxa"/>
          </w:tcPr>
          <w:p w14:paraId="7F966DB2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Kategorie</w:t>
            </w:r>
          </w:p>
        </w:tc>
        <w:tc>
          <w:tcPr>
            <w:tcW w:w="7712" w:type="dxa"/>
            <w:gridSpan w:val="2"/>
          </w:tcPr>
          <w:p w14:paraId="48FB3F92" w14:textId="77777777" w:rsidR="004F2A5E" w:rsidRPr="00B54F23" w:rsidRDefault="004F2A5E" w:rsidP="004F2A5E">
            <w:r w:rsidRPr="00B54F23">
              <w:t>Kvalita základní</w:t>
            </w:r>
            <w:r>
              <w:t>ch</w:t>
            </w:r>
            <w:r w:rsidRPr="00B54F23">
              <w:t xml:space="preserve"> služ</w:t>
            </w:r>
            <w:r>
              <w:t>e</w:t>
            </w:r>
            <w:r w:rsidRPr="00B54F23">
              <w:t>b (zásobování, odvádění)</w:t>
            </w:r>
          </w:p>
        </w:tc>
      </w:tr>
      <w:tr w:rsidR="004F2A5E" w:rsidRPr="00B54F23" w14:paraId="56682277" w14:textId="77777777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F3B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Referenční hodnota (RH)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21CB" w14:textId="77777777" w:rsidR="004F2A5E" w:rsidRPr="00B54F23" w:rsidRDefault="004F2A5E" w:rsidP="004F2A5E">
            <w:pPr>
              <w:spacing w:after="0"/>
            </w:pPr>
            <w:r w:rsidRPr="00B54F23">
              <w:t>Dělení přerušení dodávky pitné vody do kategorií dle délky přerušení:</w:t>
            </w:r>
          </w:p>
          <w:p w14:paraId="1FDA5039" w14:textId="77777777"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75 % </w:t>
            </w:r>
            <w:proofErr w:type="gramStart"/>
            <w:r w:rsidRPr="00012E9C">
              <w:rPr>
                <w:b/>
              </w:rPr>
              <w:t>přerušení - do</w:t>
            </w:r>
            <w:proofErr w:type="gramEnd"/>
            <w:r w:rsidRPr="00012E9C">
              <w:rPr>
                <w:b/>
              </w:rPr>
              <w:t xml:space="preserve"> 32 hodin </w:t>
            </w:r>
          </w:p>
          <w:p w14:paraId="15446EA1" w14:textId="77777777"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15 % </w:t>
            </w:r>
            <w:proofErr w:type="gramStart"/>
            <w:r w:rsidRPr="00012E9C">
              <w:rPr>
                <w:b/>
              </w:rPr>
              <w:t>přerušení - do</w:t>
            </w:r>
            <w:proofErr w:type="gramEnd"/>
            <w:r w:rsidRPr="00012E9C">
              <w:rPr>
                <w:b/>
              </w:rPr>
              <w:t xml:space="preserve"> 56 hodin </w:t>
            </w:r>
          </w:p>
          <w:p w14:paraId="7D54DABF" w14:textId="77777777"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10 % </w:t>
            </w:r>
            <w:proofErr w:type="gramStart"/>
            <w:r w:rsidRPr="00012E9C">
              <w:rPr>
                <w:b/>
              </w:rPr>
              <w:t>přerušení - do</w:t>
            </w:r>
            <w:proofErr w:type="gramEnd"/>
            <w:r w:rsidRPr="00012E9C">
              <w:rPr>
                <w:b/>
              </w:rPr>
              <w:t xml:space="preserve"> 80 hodin</w:t>
            </w:r>
          </w:p>
          <w:p w14:paraId="3B58BD6F" w14:textId="39FACEDD" w:rsidR="004F2A5E" w:rsidRPr="002F5607" w:rsidRDefault="004F2A5E" w:rsidP="00FE4C41">
            <w:pPr>
              <w:jc w:val="both"/>
              <w:rPr>
                <w:i/>
              </w:rPr>
            </w:pPr>
            <w:r w:rsidRPr="002F5607">
              <w:rPr>
                <w:i/>
              </w:rPr>
              <w:t xml:space="preserve">Při stanovení referenčního počtu (přípustného počtu) přerušení dodávky v rozložení na </w:t>
            </w:r>
            <w:proofErr w:type="gramStart"/>
            <w:r w:rsidRPr="002F5607">
              <w:rPr>
                <w:i/>
              </w:rPr>
              <w:t>75%</w:t>
            </w:r>
            <w:proofErr w:type="gramEnd"/>
            <w:r w:rsidRPr="002F5607">
              <w:rPr>
                <w:i/>
              </w:rPr>
              <w:t xml:space="preserve">, </w:t>
            </w:r>
            <w:proofErr w:type="gramStart"/>
            <w:r w:rsidRPr="002F5607">
              <w:rPr>
                <w:i/>
              </w:rPr>
              <w:t>15%</w:t>
            </w:r>
            <w:proofErr w:type="gramEnd"/>
            <w:r w:rsidRPr="002F5607">
              <w:rPr>
                <w:i/>
              </w:rPr>
              <w:t xml:space="preserve"> a </w:t>
            </w:r>
            <w:proofErr w:type="gramStart"/>
            <w:r w:rsidRPr="002F5607">
              <w:rPr>
                <w:i/>
              </w:rPr>
              <w:t>10%</w:t>
            </w:r>
            <w:proofErr w:type="gramEnd"/>
            <w:r w:rsidRPr="002F5607">
              <w:rPr>
                <w:i/>
              </w:rPr>
              <w:t xml:space="preserve"> se zaokrouhlí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>avárií (do 80 hodin od</w:t>
            </w:r>
            <w:r w:rsidR="00FE4C41">
              <w:rPr>
                <w:noProof/>
              </w:rPr>
              <w:t> </w:t>
            </w:r>
            <w:r w:rsidRPr="002F5607">
              <w:rPr>
                <w:i/>
              </w:rPr>
              <w:t xml:space="preserve">nahlášení) a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(do 56 hodin od nahlášení) vždy na celé číslo nahoru, zbývající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se dopočítá do celkového počtu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avárií. </w:t>
            </w:r>
          </w:p>
        </w:tc>
      </w:tr>
      <w:tr w:rsidR="004F2A5E" w:rsidRPr="00B54F23" w14:paraId="356413FE" w14:textId="77777777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1295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Stanovení pokutových bodů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D8CA" w14:textId="77777777" w:rsidR="004F2A5E" w:rsidRPr="00B54F23" w:rsidRDefault="004F2A5E" w:rsidP="004F2A5E">
            <w:pPr>
              <w:rPr>
                <w:noProof/>
              </w:rPr>
            </w:pPr>
            <w:r w:rsidRPr="00B54F23">
              <w:rPr>
                <w:noProof/>
              </w:rPr>
              <w:t>Počet bodů za rok = suma dílčích pokutových bodů za daný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 xml:space="preserve">rok </w:t>
            </w:r>
          </w:p>
          <w:p w14:paraId="06217E33" w14:textId="77777777" w:rsidR="004F2A5E" w:rsidRPr="00B54F23" w:rsidRDefault="004F2A5E" w:rsidP="004F2A5E">
            <w:r w:rsidRPr="00B54F23">
              <w:rPr>
                <w:noProof/>
              </w:rPr>
              <w:t xml:space="preserve">Dílčí pokutové body pro každé přerušení = </w:t>
            </w:r>
            <w:r w:rsidRPr="00B54F23">
              <w:t>PVz2 x V</w:t>
            </w:r>
            <w:r w:rsidRPr="00B54F23">
              <w:rPr>
                <w:vertAlign w:val="subscript"/>
              </w:rPr>
              <w:t>2</w:t>
            </w:r>
            <w:r w:rsidRPr="00B54F23">
              <w:t xml:space="preserve"> </w:t>
            </w:r>
          </w:p>
          <w:p w14:paraId="4DF32293" w14:textId="77777777" w:rsidR="004F2A5E" w:rsidRPr="00B54F23" w:rsidRDefault="004F2A5E" w:rsidP="004F2A5E">
            <w:r w:rsidRPr="00B54F23">
              <w:t xml:space="preserve">kde </w:t>
            </w:r>
            <w:bookmarkStart w:id="22" w:name="OLE_LINK1"/>
            <w:bookmarkStart w:id="23" w:name="OLE_LINK2"/>
            <w:r w:rsidRPr="00B54F23">
              <w:t>V</w:t>
            </w:r>
            <w:r w:rsidRPr="00B54F23">
              <w:rPr>
                <w:vertAlign w:val="subscript"/>
              </w:rPr>
              <w:t>2</w:t>
            </w:r>
            <w:bookmarkEnd w:id="22"/>
            <w:bookmarkEnd w:id="23"/>
            <w:r w:rsidRPr="00B54F23">
              <w:t xml:space="preserve"> je počet bodů za jednu přípojku a jednu hodinu přerušení dodávky pitné vody nad referenční hodnotou, ve výši 0,005. </w:t>
            </w:r>
          </w:p>
          <w:p w14:paraId="03823626" w14:textId="77777777" w:rsidR="004F2A5E" w:rsidRPr="00B54F23" w:rsidRDefault="004F2A5E" w:rsidP="004F2A5E">
            <w:r w:rsidRPr="00B54F23">
              <w:t>Maximální počet bodů za jednu událost je 10.</w:t>
            </w:r>
          </w:p>
        </w:tc>
      </w:tr>
      <w:tr w:rsidR="004F2A5E" w:rsidRPr="00B54F23" w14:paraId="5853FA19" w14:textId="77777777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B5FD" w14:textId="77777777"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Poznámka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8607" w14:textId="77777777" w:rsidR="004F2A5E" w:rsidRPr="00B54F23" w:rsidRDefault="004F2A5E" w:rsidP="00FE4C41">
            <w:pPr>
              <w:jc w:val="both"/>
            </w:pPr>
            <w:r w:rsidRPr="00B54F23">
              <w:t>Statistické vyjádření referenční hodnoty znamená, že lze hodnotit referenční hodnotu pro jednotlivé události pouze na konci hodnoceného období (jednoho roku).</w:t>
            </w:r>
          </w:p>
          <w:p w14:paraId="77836938" w14:textId="77110F6B" w:rsidR="004F2A5E" w:rsidRDefault="004F2A5E" w:rsidP="00FE4C41">
            <w:pPr>
              <w:jc w:val="both"/>
            </w:pPr>
            <w:r w:rsidRPr="00B54F23">
              <w:t>Stanovení pokutových bodů sleduje počty vodovodních přípojek</w:t>
            </w:r>
            <w:r w:rsidRPr="00B54F23">
              <w:rPr>
                <w:rStyle w:val="Znakapoznpodarou"/>
                <w:rFonts w:ascii="Palatino Linotype" w:hAnsi="Palatino Linotype"/>
              </w:rPr>
              <w:footnoteReference w:id="1"/>
            </w:r>
            <w:r w:rsidRPr="00B54F23">
              <w:t xml:space="preserve"> postižených přerušením dodávky pitné vody a počet hodin nad referenční hodnotou.</w:t>
            </w:r>
          </w:p>
          <w:p w14:paraId="07688FC5" w14:textId="51B0E35A" w:rsidR="004F2A5E" w:rsidRPr="00FE4C41" w:rsidRDefault="004F2A5E" w:rsidP="00FE4C41">
            <w:pPr>
              <w:jc w:val="both"/>
              <w:rPr>
                <w:rFonts w:cs="Arial"/>
              </w:rPr>
            </w:pPr>
            <w:r>
              <w:t xml:space="preserve">Počet přípojek postižených </w:t>
            </w:r>
            <w:proofErr w:type="spellStart"/>
            <w:r>
              <w:t>bezvodím</w:t>
            </w:r>
            <w:proofErr w:type="spellEnd"/>
            <w:r>
              <w:t xml:space="preserve"> určí </w:t>
            </w:r>
            <w:r w:rsidR="00FE4C41">
              <w:t>P</w:t>
            </w:r>
            <w:r>
              <w:t>rovozovatel kvalifikovaným odhadem. P</w:t>
            </w:r>
            <w:r w:rsidRPr="00B54F23">
              <w:t xml:space="preserve">okud </w:t>
            </w:r>
            <w:r>
              <w:t xml:space="preserve">s tímto odhadem </w:t>
            </w:r>
            <w:r w:rsidR="00FE4C41">
              <w:t>V</w:t>
            </w:r>
            <w:r>
              <w:t xml:space="preserve">lastník </w:t>
            </w:r>
            <w:r w:rsidRPr="00B54F23">
              <w:t xml:space="preserve">nesouhlasí, </w:t>
            </w:r>
            <w:r w:rsidRPr="00B51AD6">
              <w:t xml:space="preserve">postupuje se dle </w:t>
            </w:r>
            <w:r w:rsidRPr="001A5101">
              <w:t>čl. XII Smlouvy.</w:t>
            </w:r>
          </w:p>
          <w:p w14:paraId="51603DE0" w14:textId="0A0EE464" w:rsidR="004F2A5E" w:rsidRDefault="004F2A5E" w:rsidP="00FE4C41">
            <w:pPr>
              <w:jc w:val="both"/>
            </w:pPr>
            <w:r w:rsidRPr="00B54F23">
              <w:t xml:space="preserve">Informace o přerušení dodávky z důvodů </w:t>
            </w:r>
            <w:r>
              <w:t>h</w:t>
            </w:r>
            <w:r w:rsidRPr="00B54F23">
              <w:t>avárií musí být vedeny v </w:t>
            </w:r>
            <w:r>
              <w:t>evidenci</w:t>
            </w:r>
            <w:r w:rsidRPr="00B54F23">
              <w:t xml:space="preserve"> </w:t>
            </w:r>
            <w:r>
              <w:t>h</w:t>
            </w:r>
            <w:r w:rsidRPr="00B54F23">
              <w:t>avárií a</w:t>
            </w:r>
            <w:r w:rsidR="00FE4C41">
              <w:rPr>
                <w:noProof/>
              </w:rPr>
              <w:t> </w:t>
            </w:r>
            <w:r>
              <w:t>p</w:t>
            </w:r>
            <w:r w:rsidRPr="00B54F23">
              <w:t>oruch</w:t>
            </w:r>
            <w:r>
              <w:t xml:space="preserve"> </w:t>
            </w:r>
            <w:r w:rsidRPr="00B54F23">
              <w:t xml:space="preserve">(nejlépe na příslušném vodohospodářském dispečinku </w:t>
            </w:r>
            <w:r w:rsidR="00FE4C41">
              <w:t>P</w:t>
            </w:r>
            <w:r w:rsidRPr="00B54F23">
              <w:t xml:space="preserve">rovozovatele s nepřetržitým provozem). </w:t>
            </w:r>
            <w:r>
              <w:rPr>
                <w:noProof/>
              </w:rPr>
              <w:t>Čl</w:t>
            </w:r>
            <w:r w:rsidRPr="00B12DD8">
              <w:rPr>
                <w:noProof/>
              </w:rPr>
              <w:t>. VII, bod 22</w:t>
            </w:r>
            <w:r w:rsidR="00D9077B">
              <w:rPr>
                <w:noProof/>
              </w:rPr>
              <w:t>.</w:t>
            </w:r>
            <w:r w:rsidRPr="00B12DD8">
              <w:rPr>
                <w:noProof/>
              </w:rPr>
              <w:t xml:space="preserve"> Smlouvy obsahuje podrobnější pravidla pro</w:t>
            </w:r>
            <w:r w:rsidR="00FE4C41">
              <w:rPr>
                <w:noProof/>
              </w:rPr>
              <w:t> </w:t>
            </w:r>
            <w:r w:rsidRPr="00B12DD8">
              <w:rPr>
                <w:noProof/>
              </w:rPr>
              <w:t xml:space="preserve">zpracování a vedení evidence </w:t>
            </w:r>
            <w:r w:rsidRPr="00B12DD8">
              <w:t>Havárií a</w:t>
            </w:r>
            <w:r w:rsidRPr="00B54F23">
              <w:t xml:space="preserve"> </w:t>
            </w:r>
            <w:r>
              <w:t>P</w:t>
            </w:r>
            <w:r w:rsidRPr="00B54F23">
              <w:t>oruch</w:t>
            </w:r>
            <w:r>
              <w:rPr>
                <w:noProof/>
              </w:rPr>
              <w:t>.</w:t>
            </w:r>
          </w:p>
          <w:p w14:paraId="743294E3" w14:textId="5AE0D545" w:rsidR="004F2A5E" w:rsidRPr="00983205" w:rsidRDefault="004F2A5E" w:rsidP="004F2A5E">
            <w:pPr>
              <w:jc w:val="both"/>
            </w:pPr>
            <w:r w:rsidRPr="00983205">
              <w:lastRenderedPageBreak/>
              <w:t>Havári</w:t>
            </w:r>
            <w:r>
              <w:t>e</w:t>
            </w:r>
            <w:r w:rsidRPr="00983205">
              <w:t xml:space="preserve"> </w:t>
            </w:r>
            <w:r w:rsidRPr="00C2395A">
              <w:rPr>
                <w:rFonts w:cs="Arial"/>
              </w:rPr>
              <w:t>znamená jakoukoliv neplánovanou událost, která způsobí ztrátu funkčnosti Vodovodu, přičemž dojde k přerušení nebo omezení zásobování pitnou vodou a/</w:t>
            </w:r>
            <w:proofErr w:type="gramStart"/>
            <w:r w:rsidRPr="00C2395A">
              <w:rPr>
                <w:rFonts w:cs="Arial"/>
              </w:rPr>
              <w:t>nebo  ohrožení</w:t>
            </w:r>
            <w:proofErr w:type="gramEnd"/>
            <w:r w:rsidRPr="00C2395A">
              <w:rPr>
                <w:rFonts w:cs="Arial"/>
              </w:rPr>
              <w:t xml:space="preserve"> života, a/nebo ohrožení zdraví, a/nebo ohrožení majetku a/nebo ohrožení životního prostředí. Jedná se o stav Vodovodu,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14:paraId="5386B27D" w14:textId="77777777" w:rsidR="004F2A5E" w:rsidRPr="00B54F23" w:rsidRDefault="004F2A5E" w:rsidP="004F2A5E">
            <w:pPr>
              <w:jc w:val="both"/>
            </w:pPr>
            <w:r w:rsidRPr="00B54F23">
              <w:t xml:space="preserve">Doba přerušení dodávky pitné vody z důvodu </w:t>
            </w:r>
            <w:r>
              <w:t>h</w:t>
            </w:r>
            <w:r w:rsidRPr="00B54F23">
              <w:t>avárie se stanoví:</w:t>
            </w:r>
          </w:p>
          <w:p w14:paraId="717A4025" w14:textId="4CC2FA37" w:rsidR="004F2A5E" w:rsidRPr="00B54F23" w:rsidRDefault="004F2A5E" w:rsidP="00ED2664">
            <w:pPr>
              <w:pStyle w:val="Odrky1"/>
              <w:tabs>
                <w:tab w:val="clear" w:pos="720"/>
                <w:tab w:val="num" w:pos="21"/>
              </w:tabs>
              <w:spacing w:before="0" w:after="120" w:line="240" w:lineRule="auto"/>
              <w:ind w:left="21" w:hanging="21"/>
            </w:pPr>
            <w:r w:rsidRPr="00B54F23">
              <w:t xml:space="preserve">U </w:t>
            </w:r>
            <w:r>
              <w:t>h</w:t>
            </w:r>
            <w:r w:rsidRPr="00B54F23">
              <w:t xml:space="preserve">avárií, kdy je nahlášeno přerušení dodávky pitné vody, se doba přerušení stanoví od okamžiku nahlášení přerušení dodávky pitné vody na dispečink </w:t>
            </w:r>
            <w:r w:rsidR="00ED2664">
              <w:t>P</w:t>
            </w:r>
            <w:r w:rsidRPr="00B54F23">
              <w:t>rovozovatele. Okamžikem ukončení se rozumí termín potvrzení (</w:t>
            </w:r>
            <w:r>
              <w:t>libovolnou cestou s preferencí pro</w:t>
            </w:r>
            <w:r w:rsidR="00ED2664">
              <w:rPr>
                <w:noProof/>
              </w:rPr>
              <w:t> </w:t>
            </w:r>
            <w:r>
              <w:t>způsoby, které jsou zpětně dohledatelné, např. e</w:t>
            </w:r>
            <w:r w:rsidR="00ED2664">
              <w:t>-</w:t>
            </w:r>
            <w:r>
              <w:t>mail nebo fax</w:t>
            </w:r>
            <w:r w:rsidRPr="00B54F23">
              <w:t>)</w:t>
            </w:r>
            <w:r>
              <w:t xml:space="preserve"> </w:t>
            </w:r>
            <w:r w:rsidRPr="00B54F23">
              <w:t xml:space="preserve">od </w:t>
            </w:r>
            <w:r w:rsidR="00ED2664">
              <w:t>P</w:t>
            </w:r>
            <w:r w:rsidRPr="00B54F23">
              <w:t xml:space="preserve">rovozovatele </w:t>
            </w:r>
            <w:r w:rsidR="00ED2664">
              <w:t>V</w:t>
            </w:r>
            <w:r w:rsidRPr="00B54F23">
              <w:t xml:space="preserve">lastníkovi, že byla obnovena dodávka </w:t>
            </w:r>
            <w:r w:rsidR="003B3FFF">
              <w:t xml:space="preserve">pitné </w:t>
            </w:r>
            <w:r w:rsidRPr="00B54F23">
              <w:t>vody.</w:t>
            </w:r>
          </w:p>
          <w:p w14:paraId="4B8F6CF6" w14:textId="10597629" w:rsidR="004F2A5E" w:rsidRPr="00E6346E" w:rsidRDefault="004F2A5E" w:rsidP="003B3FFF">
            <w:pPr>
              <w:pStyle w:val="Odrky1"/>
              <w:tabs>
                <w:tab w:val="clear" w:pos="720"/>
                <w:tab w:val="num" w:pos="21"/>
              </w:tabs>
              <w:spacing w:before="0" w:after="120" w:line="240" w:lineRule="auto"/>
              <w:ind w:left="21" w:hanging="21"/>
            </w:pPr>
            <w:r w:rsidRPr="00B54F23">
              <w:t xml:space="preserve">U </w:t>
            </w:r>
            <w:r>
              <w:t>h</w:t>
            </w:r>
            <w:r w:rsidRPr="00B54F23">
              <w:t>avárií, které jsou nahlášeny na dispečink</w:t>
            </w:r>
            <w:r>
              <w:t xml:space="preserve"> </w:t>
            </w:r>
            <w:r w:rsidR="003B3FFF">
              <w:t xml:space="preserve">Provozovatele </w:t>
            </w:r>
            <w:r>
              <w:t xml:space="preserve">v okamžiku, kdy ještě není </w:t>
            </w:r>
            <w:r w:rsidRPr="00B54F23">
              <w:t xml:space="preserve">přerušena dodávka </w:t>
            </w:r>
            <w:r w:rsidR="003B3FFF">
              <w:t xml:space="preserve">pitné </w:t>
            </w:r>
            <w:r w:rsidRPr="00B54F23">
              <w:t xml:space="preserve">vody </w:t>
            </w:r>
            <w:r>
              <w:t>o</w:t>
            </w:r>
            <w:r w:rsidRPr="00B54F23">
              <w:t xml:space="preserve">dběratelům, se doba přerušení stanoví od zahájení manipulace </w:t>
            </w:r>
            <w:r w:rsidR="003B3FFF">
              <w:t>P</w:t>
            </w:r>
            <w:r w:rsidRPr="00B54F23">
              <w:t xml:space="preserve">rovozovatele na síti (dojde k přerušení dodávky pitné vody </w:t>
            </w:r>
            <w:r>
              <w:t>o</w:t>
            </w:r>
            <w:r w:rsidRPr="00B54F23">
              <w:t>dběratelům). Okamžikem ukončení se rozumí termín potvrzení (</w:t>
            </w:r>
            <w:r>
              <w:t>libovolnou cestou s preferencí pro</w:t>
            </w:r>
            <w:r w:rsidR="003B3FFF">
              <w:rPr>
                <w:noProof/>
              </w:rPr>
              <w:t> </w:t>
            </w:r>
            <w:r>
              <w:t>způsoby, které jsou zpětně dohledatelné, např. e</w:t>
            </w:r>
            <w:r w:rsidR="003B3FFF">
              <w:t>-</w:t>
            </w:r>
            <w:r>
              <w:t>mail nebo fax</w:t>
            </w:r>
            <w:r w:rsidRPr="00B54F23">
              <w:t xml:space="preserve">) od </w:t>
            </w:r>
            <w:r w:rsidR="003B3FFF">
              <w:t>P</w:t>
            </w:r>
            <w:r w:rsidRPr="00B54F23">
              <w:t xml:space="preserve">rovozovatele </w:t>
            </w:r>
            <w:r w:rsidR="003B3FFF">
              <w:t>V</w:t>
            </w:r>
            <w:r w:rsidRPr="00B54F23">
              <w:t xml:space="preserve">lastníkovi, že byla obnovena dodávka </w:t>
            </w:r>
            <w:r w:rsidR="003B3FFF">
              <w:t xml:space="preserve">pitné </w:t>
            </w:r>
            <w:r w:rsidRPr="00B54F23">
              <w:t>vody.</w:t>
            </w:r>
          </w:p>
        </w:tc>
      </w:tr>
    </w:tbl>
    <w:p w14:paraId="28AE7E08" w14:textId="77777777" w:rsidR="00AB05BE" w:rsidRDefault="00AB05BE" w:rsidP="004F2A5E"/>
    <w:p w14:paraId="4925B06E" w14:textId="77777777" w:rsidR="00AB05BE" w:rsidRDefault="00AB05BE">
      <w:pPr>
        <w:spacing w:after="200" w:line="276" w:lineRule="auto"/>
      </w:pPr>
      <w:r>
        <w:br w:type="page"/>
      </w:r>
    </w:p>
    <w:p w14:paraId="45EE364A" w14:textId="3A436B7B" w:rsidR="004F2A5E" w:rsidRPr="004707D0" w:rsidRDefault="004F2A5E" w:rsidP="004707D0">
      <w:pPr>
        <w:pStyle w:val="Nadpis2"/>
        <w:tabs>
          <w:tab w:val="clear" w:pos="0"/>
          <w:tab w:val="num" w:pos="709"/>
        </w:tabs>
        <w:ind w:left="709" w:hanging="709"/>
        <w:rPr>
          <w:color w:val="auto"/>
        </w:rPr>
      </w:pPr>
      <w:bookmarkStart w:id="24" w:name="_Toc224544019"/>
      <w:bookmarkStart w:id="25" w:name="_Toc228684421"/>
      <w:bookmarkStart w:id="26" w:name="_Toc228796950"/>
      <w:bookmarkStart w:id="27" w:name="_Toc229290557"/>
      <w:bookmarkStart w:id="28" w:name="_Toc244070923"/>
      <w:bookmarkStart w:id="29" w:name="_Toc261968002"/>
      <w:bookmarkStart w:id="30" w:name="_Toc264303024"/>
      <w:bookmarkStart w:id="31" w:name="_Toc202435658"/>
      <w:r w:rsidRPr="004707D0">
        <w:lastRenderedPageBreak/>
        <w:t>Limity vývoje ztrát pitné vody (jednotkový únik vody nefakturované)</w:t>
      </w:r>
      <w:bookmarkEnd w:id="24"/>
      <w:bookmarkEnd w:id="25"/>
      <w:bookmarkEnd w:id="26"/>
      <w:bookmarkEnd w:id="27"/>
      <w:bookmarkEnd w:id="28"/>
      <w:bookmarkEnd w:id="29"/>
      <w:r w:rsidRPr="004707D0">
        <w:t xml:space="preserve"> (iPVz3, PVz3)</w:t>
      </w:r>
      <w:bookmarkEnd w:id="30"/>
      <w:r w:rsidR="00647195" w:rsidRPr="004707D0">
        <w:t xml:space="preserve"> – </w:t>
      </w:r>
      <w:r w:rsidR="006026F2" w:rsidRPr="004707D0">
        <w:rPr>
          <w:i/>
          <w:iCs w:val="0"/>
          <w:color w:val="auto"/>
        </w:rPr>
        <w:t>nezařazeno</w:t>
      </w:r>
      <w:bookmarkEnd w:id="31"/>
    </w:p>
    <w:p w14:paraId="0FF52489" w14:textId="05958B1C" w:rsidR="00974BDE" w:rsidRPr="004707D0" w:rsidRDefault="00974BDE" w:rsidP="00BD3663">
      <w:pPr>
        <w:pStyle w:val="Nadpis2"/>
      </w:pPr>
      <w:bookmarkStart w:id="32" w:name="_Toc148512187"/>
      <w:bookmarkStart w:id="33" w:name="_Toc133392099"/>
      <w:bookmarkStart w:id="34" w:name="_Toc261968005"/>
      <w:bookmarkStart w:id="35" w:name="_Toc264303027"/>
      <w:bookmarkStart w:id="36" w:name="_Toc51575302"/>
      <w:bookmarkStart w:id="37" w:name="_Toc202435659"/>
      <w:r w:rsidRPr="004707D0">
        <w:t xml:space="preserve">Havarijní přerušení dodávek </w:t>
      </w:r>
      <w:proofErr w:type="gramStart"/>
      <w:r w:rsidRPr="004707D0">
        <w:t>vody - vybraní</w:t>
      </w:r>
      <w:proofErr w:type="gramEnd"/>
      <w:r w:rsidRPr="004707D0">
        <w:t xml:space="preserve"> odběratelé (iPVz6, PVz6)</w:t>
      </w:r>
      <w:bookmarkEnd w:id="32"/>
      <w:bookmarkEnd w:id="37"/>
      <w:r w:rsidRPr="004707D0">
        <w:t xml:space="preserve"> </w:t>
      </w:r>
      <w:bookmarkEnd w:id="33"/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76"/>
        <w:gridCol w:w="773"/>
        <w:gridCol w:w="6893"/>
      </w:tblGrid>
      <w:tr w:rsidR="00974BDE" w:rsidRPr="00E27DFA" w14:paraId="54A17BC5" w14:textId="77777777" w:rsidTr="003F5F18">
        <w:trPr>
          <w:trHeight w:val="227"/>
        </w:trPr>
        <w:tc>
          <w:tcPr>
            <w:tcW w:w="853" w:type="pct"/>
          </w:tcPr>
          <w:p w14:paraId="4736B02F" w14:textId="77777777" w:rsidR="00974BDE" w:rsidRPr="00BF6C1B" w:rsidRDefault="00974BDE" w:rsidP="003F5F18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  <w:noProof/>
              </w:rPr>
              <w:t>Definice informativního ukazatele</w:t>
            </w:r>
          </w:p>
        </w:tc>
        <w:tc>
          <w:tcPr>
            <w:tcW w:w="4147" w:type="pct"/>
            <w:gridSpan w:val="2"/>
          </w:tcPr>
          <w:p w14:paraId="1811D2BE" w14:textId="1E981E4E" w:rsidR="00974BDE" w:rsidRPr="00E27DFA" w:rsidRDefault="00974BDE" w:rsidP="00502181">
            <w:pPr>
              <w:pStyle w:val="Zkladntext"/>
              <w:spacing w:line="240" w:lineRule="auto"/>
            </w:pPr>
            <w:r w:rsidRPr="00E27DFA">
              <w:t xml:space="preserve">Celkový počet hodin přerušení dodávky pitné vody </w:t>
            </w:r>
            <w:r>
              <w:t>vybraným odběratelům</w:t>
            </w:r>
            <w:r w:rsidRPr="00E27DFA">
              <w:t xml:space="preserve"> v poměru k celkovému počtu přerušení dodávky </w:t>
            </w:r>
            <w:r w:rsidR="00B3689F">
              <w:t xml:space="preserve">pitné </w:t>
            </w:r>
            <w:r w:rsidRPr="00E27DFA">
              <w:t xml:space="preserve">vody </w:t>
            </w:r>
            <w:r>
              <w:t>vybraným odběratelům</w:t>
            </w:r>
            <w:r w:rsidRPr="00E27DFA">
              <w:t xml:space="preserve"> </w:t>
            </w:r>
            <w:r>
              <w:t>z </w:t>
            </w:r>
            <w:r w:rsidRPr="00E27DFA">
              <w:t xml:space="preserve">důvodu </w:t>
            </w:r>
            <w:r>
              <w:t>h</w:t>
            </w:r>
            <w:r w:rsidRPr="00E27DFA">
              <w:t>avárie.</w:t>
            </w:r>
          </w:p>
          <w:p w14:paraId="7ECE8A6D" w14:textId="77777777" w:rsidR="00974BDE" w:rsidRPr="00BF6C1B" w:rsidRDefault="00974BDE" w:rsidP="00502181">
            <w:pPr>
              <w:pStyle w:val="Zkladntext"/>
              <w:spacing w:line="240" w:lineRule="auto"/>
              <w:rPr>
                <w:i/>
              </w:rPr>
            </w:pPr>
            <w:r w:rsidRPr="00BF6C1B">
              <w:rPr>
                <w:i/>
              </w:rPr>
              <w:t>Ukazatel je sledován v rámci hodnoceného období. Hodnocené období je jeden rok.</w:t>
            </w:r>
          </w:p>
        </w:tc>
      </w:tr>
      <w:tr w:rsidR="00974BDE" w:rsidRPr="00E27DFA" w14:paraId="2BB0555A" w14:textId="77777777" w:rsidTr="003F5F18">
        <w:trPr>
          <w:trHeight w:val="227"/>
        </w:trPr>
        <w:tc>
          <w:tcPr>
            <w:tcW w:w="853" w:type="pct"/>
          </w:tcPr>
          <w:p w14:paraId="52161E4A" w14:textId="41BAF29D" w:rsidR="00974BDE" w:rsidRPr="00BF6C1B" w:rsidRDefault="00974BDE" w:rsidP="003F5F18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</w:rPr>
              <w:t>Výpočet dle</w:t>
            </w:r>
            <w:r w:rsidR="00B3689F">
              <w:rPr>
                <w:noProof/>
              </w:rPr>
              <w:t> </w:t>
            </w:r>
            <w:r w:rsidRPr="00BF6C1B">
              <w:rPr>
                <w:b/>
              </w:rPr>
              <w:t>vzorce</w:t>
            </w:r>
          </w:p>
        </w:tc>
        <w:tc>
          <w:tcPr>
            <w:tcW w:w="4147" w:type="pct"/>
            <w:gridSpan w:val="2"/>
          </w:tcPr>
          <w:p w14:paraId="3594E209" w14:textId="793357C4" w:rsidR="00974BDE" w:rsidRPr="00BF6C1B" w:rsidRDefault="00974BDE" w:rsidP="003F5F18">
            <w:pPr>
              <w:pStyle w:val="Zkladntext"/>
              <w:tabs>
                <w:tab w:val="clear" w:pos="8930"/>
                <w:tab w:val="right" w:pos="7496"/>
              </w:tabs>
            </w:pPr>
            <w:r w:rsidRPr="00BF6C1B">
              <w:t>iPVz6 = (Σpv14) / pv15</w:t>
            </w:r>
            <w:r w:rsidRPr="00A864FC">
              <w:t xml:space="preserve"> [</w:t>
            </w:r>
            <w:r w:rsidRPr="003A72B0">
              <w:rPr>
                <w:i/>
              </w:rPr>
              <w:t>hodiny/přerušení</w:t>
            </w:r>
            <w:r w:rsidRPr="00A864FC">
              <w:t>]</w:t>
            </w:r>
            <w:r w:rsidRPr="00BF6C1B">
              <w:t xml:space="preserve"> </w:t>
            </w:r>
          </w:p>
        </w:tc>
      </w:tr>
      <w:tr w:rsidR="00974BDE" w:rsidRPr="00E27DFA" w14:paraId="64E61125" w14:textId="77777777" w:rsidTr="003F5F18">
        <w:trPr>
          <w:trHeight w:val="227"/>
        </w:trPr>
        <w:tc>
          <w:tcPr>
            <w:tcW w:w="853" w:type="pct"/>
          </w:tcPr>
          <w:p w14:paraId="26C72E9F" w14:textId="77777777" w:rsidR="00974BDE" w:rsidRPr="00BF6C1B" w:rsidRDefault="00974BDE" w:rsidP="003F5F18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  <w:noProof/>
              </w:rPr>
              <w:t>Definice smluvního ukazatele</w:t>
            </w:r>
          </w:p>
        </w:tc>
        <w:tc>
          <w:tcPr>
            <w:tcW w:w="4147" w:type="pct"/>
            <w:gridSpan w:val="2"/>
          </w:tcPr>
          <w:p w14:paraId="425443D5" w14:textId="77777777" w:rsidR="00974BDE" w:rsidRPr="00E27DFA" w:rsidRDefault="00974BDE" w:rsidP="00502181">
            <w:pPr>
              <w:pStyle w:val="Zkladntext"/>
              <w:spacing w:line="240" w:lineRule="auto"/>
            </w:pPr>
            <w:r>
              <w:t>Rozdíl mezi skutečnou dobou přerušení dodávky pitné vody vybraným odběratelům</w:t>
            </w:r>
            <w:r w:rsidRPr="00E27DFA">
              <w:t xml:space="preserve"> </w:t>
            </w:r>
            <w:r>
              <w:t>způsobeného jednou havárií a referenční hodnotou.</w:t>
            </w:r>
          </w:p>
          <w:p w14:paraId="35BB1374" w14:textId="77777777" w:rsidR="00974BDE" w:rsidRPr="00BF6C1B" w:rsidRDefault="00974BDE" w:rsidP="00502181">
            <w:pPr>
              <w:pStyle w:val="Zkladntext"/>
              <w:spacing w:line="240" w:lineRule="auto"/>
              <w:rPr>
                <w:i/>
              </w:rPr>
            </w:pPr>
            <w:r w:rsidRPr="00BF6C1B">
              <w:rPr>
                <w:i/>
              </w:rPr>
              <w:t>Ukazatel je sledován v rámci hodnoceného období. Hodnocené období je nejdéle jeden rok.</w:t>
            </w:r>
          </w:p>
        </w:tc>
      </w:tr>
      <w:tr w:rsidR="00974BDE" w:rsidRPr="00E27DFA" w14:paraId="21EE723F" w14:textId="77777777" w:rsidTr="003F5F18">
        <w:trPr>
          <w:trHeight w:val="227"/>
        </w:trPr>
        <w:tc>
          <w:tcPr>
            <w:tcW w:w="853" w:type="pct"/>
          </w:tcPr>
          <w:p w14:paraId="692CA7A2" w14:textId="136451C8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Výpočet dle</w:t>
            </w:r>
            <w:r w:rsidR="00B3689F">
              <w:rPr>
                <w:noProof/>
              </w:rPr>
              <w:t> </w:t>
            </w:r>
            <w:r w:rsidRPr="00BF6C1B">
              <w:rPr>
                <w:b/>
              </w:rPr>
              <w:t>vzorce</w:t>
            </w:r>
          </w:p>
        </w:tc>
        <w:tc>
          <w:tcPr>
            <w:tcW w:w="4147" w:type="pct"/>
            <w:gridSpan w:val="2"/>
          </w:tcPr>
          <w:p w14:paraId="7127E0F8" w14:textId="4A435017" w:rsidR="00974BDE" w:rsidRPr="00E27DFA" w:rsidRDefault="00974BDE" w:rsidP="003F5F18">
            <w:pPr>
              <w:pStyle w:val="Zkladntext"/>
              <w:tabs>
                <w:tab w:val="right" w:pos="7496"/>
              </w:tabs>
            </w:pPr>
            <w:r w:rsidRPr="00E27DFA">
              <w:t>PV</w:t>
            </w:r>
            <w:r>
              <w:t>z6</w:t>
            </w:r>
            <w:r w:rsidRPr="00E27DFA">
              <w:t xml:space="preserve"> = pv14 </w:t>
            </w:r>
            <w:r>
              <w:t>–</w:t>
            </w:r>
            <w:r w:rsidRPr="00E27DFA">
              <w:t xml:space="preserve"> RH</w:t>
            </w:r>
            <w:r w:rsidRPr="00BF6C1B">
              <w:t xml:space="preserve"> [</w:t>
            </w:r>
            <w:r w:rsidRPr="00F144A4">
              <w:rPr>
                <w:i/>
              </w:rPr>
              <w:t>hodiny</w:t>
            </w:r>
            <w:r w:rsidRPr="00BF6C1B">
              <w:t>]</w:t>
            </w:r>
          </w:p>
        </w:tc>
      </w:tr>
      <w:tr w:rsidR="00974BDE" w:rsidRPr="00E27DFA" w14:paraId="14225DC8" w14:textId="77777777" w:rsidTr="003F5F18">
        <w:trPr>
          <w:trHeight w:val="227"/>
        </w:trPr>
        <w:tc>
          <w:tcPr>
            <w:tcW w:w="853" w:type="pct"/>
            <w:vMerge w:val="restart"/>
          </w:tcPr>
          <w:p w14:paraId="53A1A0F2" w14:textId="77777777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Proměnné</w:t>
            </w:r>
          </w:p>
        </w:tc>
        <w:tc>
          <w:tcPr>
            <w:tcW w:w="418" w:type="pct"/>
          </w:tcPr>
          <w:p w14:paraId="7AA83762" w14:textId="77777777" w:rsidR="00974BDE" w:rsidRPr="00E27DFA" w:rsidRDefault="00974BDE" w:rsidP="003F5F18">
            <w:pPr>
              <w:pStyle w:val="Zkladntext"/>
            </w:pPr>
            <w:r w:rsidRPr="00E27DFA">
              <w:t>pv14</w:t>
            </w:r>
          </w:p>
        </w:tc>
        <w:tc>
          <w:tcPr>
            <w:tcW w:w="3729" w:type="pct"/>
          </w:tcPr>
          <w:p w14:paraId="226191C8" w14:textId="77777777" w:rsidR="00974BDE" w:rsidRPr="00E27DFA" w:rsidRDefault="00974BDE" w:rsidP="00502181">
            <w:pPr>
              <w:pStyle w:val="Zkladntext"/>
              <w:tabs>
                <w:tab w:val="right" w:pos="6372"/>
              </w:tabs>
              <w:spacing w:line="240" w:lineRule="auto"/>
              <w:rPr>
                <w:noProof/>
              </w:rPr>
            </w:pPr>
            <w:r w:rsidRPr="00E27DFA">
              <w:t xml:space="preserve">Počet hodin přerušení dodávky pitné vody </w:t>
            </w:r>
            <w:r>
              <w:t>vybraným odběratelům</w:t>
            </w:r>
            <w:r w:rsidRPr="00E27DFA">
              <w:t xml:space="preserve"> způsobené</w:t>
            </w:r>
            <w:r>
              <w:t>ho</w:t>
            </w:r>
            <w:r w:rsidRPr="00E27DFA">
              <w:t xml:space="preserve"> jednou </w:t>
            </w:r>
            <w:r>
              <w:t>h</w:t>
            </w:r>
            <w:r w:rsidRPr="00E27DFA">
              <w:t>avárií [</w:t>
            </w:r>
            <w:r w:rsidRPr="00F144A4">
              <w:rPr>
                <w:i/>
              </w:rPr>
              <w:t>hodiny</w:t>
            </w:r>
            <w:r w:rsidRPr="00E27DFA">
              <w:t>]</w:t>
            </w:r>
          </w:p>
        </w:tc>
      </w:tr>
      <w:tr w:rsidR="00974BDE" w:rsidRPr="00E27DFA" w14:paraId="7A7DA5C1" w14:textId="77777777" w:rsidTr="003F5F18">
        <w:trPr>
          <w:trHeight w:val="227"/>
        </w:trPr>
        <w:tc>
          <w:tcPr>
            <w:tcW w:w="853" w:type="pct"/>
            <w:vMerge/>
          </w:tcPr>
          <w:p w14:paraId="05747702" w14:textId="77777777" w:rsidR="00974BDE" w:rsidRPr="00BF6C1B" w:rsidRDefault="00974BDE" w:rsidP="003F5F18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418" w:type="pct"/>
          </w:tcPr>
          <w:p w14:paraId="600647CA" w14:textId="77777777" w:rsidR="00974BDE" w:rsidRPr="00E27DFA" w:rsidRDefault="00974BDE" w:rsidP="003F5F18">
            <w:pPr>
              <w:pStyle w:val="Zkladntext"/>
              <w:rPr>
                <w:b/>
                <w:i/>
              </w:rPr>
            </w:pPr>
            <w:r w:rsidRPr="00E27DFA">
              <w:t>pv15</w:t>
            </w:r>
          </w:p>
        </w:tc>
        <w:tc>
          <w:tcPr>
            <w:tcW w:w="3729" w:type="pct"/>
          </w:tcPr>
          <w:p w14:paraId="6BFCF5D5" w14:textId="7A87E1F9" w:rsidR="00974BDE" w:rsidRPr="00A864FC" w:rsidRDefault="00974BDE" w:rsidP="00502181">
            <w:pPr>
              <w:pStyle w:val="Zkladntext"/>
              <w:tabs>
                <w:tab w:val="right" w:pos="6381"/>
              </w:tabs>
              <w:spacing w:line="240" w:lineRule="auto"/>
            </w:pPr>
            <w:r w:rsidRPr="00BF6C1B">
              <w:t xml:space="preserve">Celkový počet přerušení dodávky </w:t>
            </w:r>
            <w:r w:rsidR="00B3689F">
              <w:t xml:space="preserve">pitné </w:t>
            </w:r>
            <w:r w:rsidRPr="00BF6C1B">
              <w:t xml:space="preserve">vody vybraným </w:t>
            </w:r>
            <w:r>
              <w:t>o</w:t>
            </w:r>
            <w:r w:rsidRPr="00BF6C1B">
              <w:t>dběratelům</w:t>
            </w:r>
            <w:r w:rsidR="00B3689F">
              <w:t xml:space="preserve"> </w:t>
            </w:r>
            <w:r w:rsidRPr="00BF6C1B">
              <w:t>z</w:t>
            </w:r>
            <w:r w:rsidR="00B3689F">
              <w:rPr>
                <w:noProof/>
              </w:rPr>
              <w:t> </w:t>
            </w:r>
            <w:r w:rsidRPr="00BF6C1B">
              <w:t xml:space="preserve">důvodu </w:t>
            </w:r>
            <w:r>
              <w:t>h</w:t>
            </w:r>
            <w:r w:rsidRPr="00BF6C1B">
              <w:t>avárie, k referenčnímu datu</w:t>
            </w:r>
            <w:r>
              <w:t xml:space="preserve">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  <w:p w14:paraId="626FEA55" w14:textId="77777777" w:rsidR="00974BDE" w:rsidRPr="00BF6C1B" w:rsidRDefault="00974BDE" w:rsidP="00502181">
            <w:pPr>
              <w:pStyle w:val="Zkladntext"/>
              <w:spacing w:line="240" w:lineRule="auto"/>
              <w:rPr>
                <w:i/>
              </w:rPr>
            </w:pPr>
            <w:r w:rsidRPr="00BF6C1B">
              <w:rPr>
                <w:i/>
              </w:rPr>
              <w:t>Referenčním datem se rozumí poslední den kalendářního roku.</w:t>
            </w:r>
          </w:p>
        </w:tc>
      </w:tr>
      <w:tr w:rsidR="00974BDE" w:rsidRPr="00E27DFA" w14:paraId="17777A7A" w14:textId="77777777" w:rsidTr="003F5F18">
        <w:trPr>
          <w:trHeight w:val="227"/>
        </w:trPr>
        <w:tc>
          <w:tcPr>
            <w:tcW w:w="853" w:type="pct"/>
          </w:tcPr>
          <w:p w14:paraId="414CC603" w14:textId="77777777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Kategorie</w:t>
            </w:r>
          </w:p>
        </w:tc>
        <w:tc>
          <w:tcPr>
            <w:tcW w:w="4147" w:type="pct"/>
            <w:gridSpan w:val="2"/>
          </w:tcPr>
          <w:p w14:paraId="39554652" w14:textId="77777777" w:rsidR="00974BDE" w:rsidRPr="00E27DFA" w:rsidRDefault="00974BDE" w:rsidP="003F5F18">
            <w:pPr>
              <w:pStyle w:val="Zkladntext"/>
              <w:rPr>
                <w:rFonts w:cs="Arial"/>
              </w:rPr>
            </w:pPr>
            <w:r>
              <w:t xml:space="preserve">Kvalita základních služeb </w:t>
            </w:r>
            <w:r w:rsidRPr="00E27DFA">
              <w:t>(zásobování, odvádění)</w:t>
            </w:r>
          </w:p>
        </w:tc>
      </w:tr>
      <w:tr w:rsidR="00974BDE" w:rsidRPr="006366A5" w14:paraId="337831F0" w14:textId="77777777" w:rsidTr="003F5F18">
        <w:trPr>
          <w:trHeight w:val="200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671F" w14:textId="77777777" w:rsidR="00974BDE" w:rsidRPr="006366A5" w:rsidRDefault="00974BDE" w:rsidP="003F5F18">
            <w:pPr>
              <w:pStyle w:val="Zkladntextvlevo"/>
              <w:rPr>
                <w:b/>
              </w:rPr>
            </w:pPr>
            <w:r w:rsidRPr="006366A5">
              <w:rPr>
                <w:b/>
              </w:rPr>
              <w:t>Referenční hodnota (RH)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F112" w14:textId="294A78F8" w:rsidR="00974BDE" w:rsidRPr="006366A5" w:rsidRDefault="00974BDE" w:rsidP="00363ED9">
            <w:pPr>
              <w:pStyle w:val="Zkladntext"/>
              <w:spacing w:before="120" w:after="120" w:line="240" w:lineRule="auto"/>
            </w:pPr>
            <w:r w:rsidRPr="006366A5">
              <w:t>RH je maximální doba přerušení dodávky pitné vody stanovená specificky pro</w:t>
            </w:r>
            <w:r w:rsidR="00B3689F" w:rsidRPr="006366A5">
              <w:rPr>
                <w:noProof/>
              </w:rPr>
              <w:t> </w:t>
            </w:r>
            <w:r w:rsidRPr="006366A5">
              <w:t>každého vybraného odběratele. Je doporučeno stanovit RH dle provozního řádu vodovodu.</w:t>
            </w:r>
          </w:p>
          <w:p w14:paraId="4DDF0D17" w14:textId="77777777" w:rsidR="00974BDE" w:rsidRPr="006366A5" w:rsidRDefault="00974BDE" w:rsidP="00363ED9">
            <w:pPr>
              <w:pStyle w:val="slovanseznam"/>
              <w:numPr>
                <w:ilvl w:val="0"/>
                <w:numId w:val="0"/>
              </w:numPr>
              <w:spacing w:before="120" w:line="240" w:lineRule="auto"/>
              <w:contextualSpacing w:val="0"/>
              <w:rPr>
                <w:noProof/>
              </w:rPr>
            </w:pPr>
            <w:r w:rsidRPr="006366A5">
              <w:rPr>
                <w:noProof/>
              </w:rPr>
              <w:t>RH pro první rok provozování dle Smlouvy:</w:t>
            </w:r>
          </w:p>
          <w:tbl>
            <w:tblPr>
              <w:tblW w:w="74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90"/>
              <w:gridCol w:w="1701"/>
            </w:tblGrid>
            <w:tr w:rsidR="00974BDE" w:rsidRPr="006366A5" w14:paraId="016C213F" w14:textId="77777777" w:rsidTr="003F5F18">
              <w:tc>
                <w:tcPr>
                  <w:tcW w:w="5790" w:type="dxa"/>
                </w:tcPr>
                <w:p w14:paraId="01060520" w14:textId="77777777" w:rsidR="00974BDE" w:rsidRPr="006366A5" w:rsidRDefault="00974BDE" w:rsidP="00363ED9">
                  <w:pPr>
                    <w:pStyle w:val="Zkladntext"/>
                    <w:spacing w:before="120" w:after="120" w:line="240" w:lineRule="auto"/>
                  </w:pPr>
                  <w:r w:rsidRPr="006366A5">
                    <w:t>Vybraný odběratel (identifikace nebo definice)</w:t>
                  </w:r>
                </w:p>
              </w:tc>
              <w:tc>
                <w:tcPr>
                  <w:tcW w:w="1701" w:type="dxa"/>
                </w:tcPr>
                <w:p w14:paraId="5EFF40F7" w14:textId="77777777" w:rsidR="00974BDE" w:rsidRPr="006366A5" w:rsidRDefault="00974BDE" w:rsidP="00363ED9">
                  <w:pPr>
                    <w:pStyle w:val="Zkladntext"/>
                    <w:spacing w:before="120" w:after="120" w:line="240" w:lineRule="auto"/>
                  </w:pPr>
                  <w:r w:rsidRPr="006366A5">
                    <w:t>RH (hodiny)</w:t>
                  </w:r>
                </w:p>
              </w:tc>
            </w:tr>
            <w:tr w:rsidR="00974BDE" w:rsidRPr="006366A5" w14:paraId="156A8E2A" w14:textId="77777777" w:rsidTr="003F5F18">
              <w:tc>
                <w:tcPr>
                  <w:tcW w:w="5790" w:type="dxa"/>
                  <w:vAlign w:val="center"/>
                </w:tcPr>
                <w:p w14:paraId="2C4420D7" w14:textId="5D01730C" w:rsidR="00974BDE" w:rsidRPr="00B05C74" w:rsidRDefault="00814F3D" w:rsidP="00363ED9">
                  <w:pPr>
                    <w:pStyle w:val="Zkladntext"/>
                    <w:spacing w:before="120" w:after="120" w:line="240" w:lineRule="auto"/>
                    <w:jc w:val="left"/>
                    <w:rPr>
                      <w:bCs/>
                    </w:rPr>
                  </w:pPr>
                  <w:r w:rsidRPr="00B05C74">
                    <w:rPr>
                      <w:b/>
                    </w:rPr>
                    <w:t>Nemocnice Dačice</w:t>
                  </w:r>
                </w:p>
              </w:tc>
              <w:tc>
                <w:tcPr>
                  <w:tcW w:w="1701" w:type="dxa"/>
                  <w:vAlign w:val="center"/>
                </w:tcPr>
                <w:p w14:paraId="4CAC9F5D" w14:textId="2519A34C" w:rsidR="00974BDE" w:rsidRPr="00B05C74" w:rsidRDefault="002F2450" w:rsidP="00363ED9">
                  <w:pPr>
                    <w:pStyle w:val="Zkladntext"/>
                    <w:spacing w:before="120" w:after="120" w:line="240" w:lineRule="auto"/>
                    <w:jc w:val="center"/>
                    <w:rPr>
                      <w:b/>
                    </w:rPr>
                  </w:pPr>
                  <w:r w:rsidRPr="00B05C74">
                    <w:rPr>
                      <w:b/>
                    </w:rPr>
                    <w:t>24</w:t>
                  </w:r>
                </w:p>
              </w:tc>
            </w:tr>
          </w:tbl>
          <w:p w14:paraId="30512153" w14:textId="73AE0AC5" w:rsidR="00974BDE" w:rsidRPr="006366A5" w:rsidRDefault="00974BDE" w:rsidP="00363ED9">
            <w:pPr>
              <w:pStyle w:val="Zkladntext"/>
              <w:spacing w:before="120" w:after="120" w:line="240" w:lineRule="auto"/>
              <w:rPr>
                <w:rFonts w:ascii="Palatino Linotype" w:hAnsi="Palatino Linotype"/>
              </w:rPr>
            </w:pPr>
            <w:r w:rsidRPr="006366A5">
              <w:t xml:space="preserve">U vybraných odběratelů, kteří jsou uvedeni v provozním řádu vodovodu, je následně RH každoročně automaticky aktualizována dle změn v provozním řádu vodovodu. U ostatních vybraných odběratelů je změna možná po dohodě mezi </w:t>
            </w:r>
            <w:r w:rsidR="00802A1A" w:rsidRPr="006366A5">
              <w:t xml:space="preserve">Vlastníkem </w:t>
            </w:r>
            <w:r w:rsidRPr="006366A5">
              <w:t>a </w:t>
            </w:r>
            <w:r w:rsidR="00802A1A" w:rsidRPr="006366A5">
              <w:t>P</w:t>
            </w:r>
            <w:r w:rsidRPr="006366A5">
              <w:t>rovozovatelem</w:t>
            </w:r>
            <w:r w:rsidR="00802A1A" w:rsidRPr="006366A5">
              <w:t>.</w:t>
            </w:r>
            <w:r w:rsidRPr="006366A5">
              <w:t xml:space="preserve"> Aktualizovaná RH na následující hodnocené období je uvedena v roční zprávě o provozování společně s výsledky hodnocení výkonového ukazatele.</w:t>
            </w:r>
          </w:p>
        </w:tc>
      </w:tr>
      <w:tr w:rsidR="00974BDE" w:rsidRPr="00E27DFA" w14:paraId="1E3FA551" w14:textId="77777777" w:rsidTr="003F5F18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944A" w14:textId="77777777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Stanovení pokutových bodů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9506" w14:textId="77777777" w:rsidR="00974BDE" w:rsidRPr="00BF6C1B" w:rsidRDefault="00974BDE" w:rsidP="00502181">
            <w:pPr>
              <w:pStyle w:val="Zkladntext"/>
              <w:spacing w:line="240" w:lineRule="auto"/>
            </w:pPr>
            <w:r w:rsidRPr="00BF6C1B">
              <w:t xml:space="preserve">Počet bodů za rok = suma dílčích pokutových bodů za daný rok </w:t>
            </w:r>
          </w:p>
          <w:p w14:paraId="1B930596" w14:textId="77777777" w:rsidR="00974BDE" w:rsidRPr="00BF6C1B" w:rsidRDefault="00974BDE" w:rsidP="00502181">
            <w:pPr>
              <w:pStyle w:val="Zkladntext"/>
              <w:spacing w:line="240" w:lineRule="auto"/>
            </w:pPr>
            <w:r w:rsidRPr="00BF6C1B">
              <w:t>Dílčí pokutové body pro každé přerušení = PVz6 x V</w:t>
            </w:r>
            <w:r w:rsidRPr="007F46C2">
              <w:rPr>
                <w:vertAlign w:val="subscript"/>
              </w:rPr>
              <w:t>16</w:t>
            </w:r>
          </w:p>
          <w:p w14:paraId="724A0F73" w14:textId="77777777" w:rsidR="00974BDE" w:rsidRPr="00E27DFA" w:rsidRDefault="00974BDE" w:rsidP="00502181">
            <w:pPr>
              <w:pStyle w:val="Zkladntext"/>
              <w:spacing w:line="240" w:lineRule="auto"/>
              <w:rPr>
                <w:rFonts w:ascii="Palatino Linotype" w:hAnsi="Palatino Linotype"/>
              </w:rPr>
            </w:pPr>
            <w:r w:rsidRPr="00BF6C1B">
              <w:t>kde V</w:t>
            </w:r>
            <w:r w:rsidRPr="007F46C2">
              <w:rPr>
                <w:vertAlign w:val="subscript"/>
              </w:rPr>
              <w:t>16</w:t>
            </w:r>
            <w:r w:rsidRPr="00BF6C1B">
              <w:t xml:space="preserve"> je počet bodů za jednoho vybraného </w:t>
            </w:r>
            <w:r>
              <w:t>o</w:t>
            </w:r>
            <w:r w:rsidRPr="00BF6C1B">
              <w:t>dběratele a jednu hodinu nad referenční hodnotou, ve výši 0,5.</w:t>
            </w:r>
          </w:p>
        </w:tc>
      </w:tr>
      <w:tr w:rsidR="00974BDE" w:rsidRPr="00E27DFA" w14:paraId="181233A3" w14:textId="77777777" w:rsidTr="003F5F18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D5B1" w14:textId="77777777" w:rsidR="00974BDE" w:rsidRPr="00BF6C1B" w:rsidRDefault="00974BDE" w:rsidP="003F5F18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Poznámka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A2CA" w14:textId="77777777" w:rsidR="00974BDE" w:rsidRDefault="00974BDE" w:rsidP="00502181">
            <w:pPr>
              <w:pStyle w:val="Zkladntext"/>
              <w:spacing w:line="240" w:lineRule="auto"/>
            </w:pPr>
            <w:r>
              <w:t xml:space="preserve">Ukazatel je třeba vyhodnocovat pro jednotlivá přerušení dodávky pitné vody vybraným odběratelům, ve vztahu k jejich specifickým RH. </w:t>
            </w:r>
          </w:p>
          <w:p w14:paraId="5E192820" w14:textId="77777777" w:rsidR="00974BDE" w:rsidRDefault="00974BDE" w:rsidP="00502181">
            <w:pPr>
              <w:pStyle w:val="Zkladntext"/>
              <w:spacing w:line="240" w:lineRule="auto"/>
            </w:pPr>
            <w:r>
              <w:t>Vybraní odběratelé jsou odběratelé</w:t>
            </w:r>
            <w:r w:rsidRPr="00B54F23">
              <w:t>, u nichž může dojít k ohrožení zdraví (života) člověka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 xml:space="preserve">nemocnice) </w:t>
            </w:r>
            <w:r w:rsidRPr="00B54F23">
              <w:t>nebo neodvratitelným škodám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>živočišná výroba</w:t>
            </w:r>
            <w:r w:rsidRPr="00B54F23">
              <w:t>)</w:t>
            </w:r>
            <w:r>
              <w:t xml:space="preserve">. U těchto odběratelů je </w:t>
            </w:r>
            <w:r w:rsidRPr="00B54F23">
              <w:t xml:space="preserve">stanovena </w:t>
            </w:r>
            <w:r>
              <w:t>maximální přípustná délka přerušení dodávky pitné vody, kratší než 32 hodin,</w:t>
            </w:r>
            <w:r w:rsidRPr="00B54F23">
              <w:t xml:space="preserve"> </w:t>
            </w:r>
            <w:r>
              <w:t>v</w:t>
            </w:r>
            <w:r w:rsidRPr="00B54F23">
              <w:t xml:space="preserve"> provozní</w:t>
            </w:r>
            <w:r>
              <w:t>m</w:t>
            </w:r>
            <w:r w:rsidRPr="00B54F23">
              <w:t xml:space="preserve"> řádu vodovodu</w:t>
            </w:r>
            <w:r>
              <w:t xml:space="preserve"> nebo v provozní smlouvě. Pokud je tato maximální přípustná délka delší než 32 hodin, nejedná se o vybraného odběratele ve smyslu tohoto ukazatele.</w:t>
            </w:r>
          </w:p>
          <w:p w14:paraId="06254080" w14:textId="7EE31746" w:rsidR="00974BDE" w:rsidRPr="00983205" w:rsidRDefault="00974BDE" w:rsidP="00502181">
            <w:pPr>
              <w:pStyle w:val="Zkladntext"/>
              <w:spacing w:line="240" w:lineRule="auto"/>
            </w:pPr>
            <w:r w:rsidRPr="00983205">
              <w:t>Havári</w:t>
            </w:r>
            <w:r>
              <w:t>e</w:t>
            </w:r>
            <w:r w:rsidRPr="00983205">
              <w:t xml:space="preserve"> </w:t>
            </w:r>
            <w:r w:rsidRPr="00C2395A">
              <w:rPr>
                <w:rFonts w:cs="Arial"/>
              </w:rPr>
              <w:t xml:space="preserve">znamená jakoukoliv neplánovanou událost, která způsobí ztrátu funkčnosti Vodovodu, přičemž dojde k přerušení nebo omezení zásobování pitnou vodou a/nebo </w:t>
            </w:r>
            <w:r w:rsidRPr="00C2395A">
              <w:rPr>
                <w:rFonts w:cs="Arial"/>
              </w:rPr>
              <w:lastRenderedPageBreak/>
              <w:t>ohrožení života, a/nebo ohrožení zdraví, a/nebo ohrožení majetku a/nebo ohrožení životního prostředí. Jedná se o stav Vodovodu,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14:paraId="5E281F0D" w14:textId="77777777" w:rsidR="00974BDE" w:rsidRPr="00E27DFA" w:rsidRDefault="00974BDE" w:rsidP="00502181">
            <w:pPr>
              <w:pStyle w:val="Zkladntext"/>
              <w:spacing w:line="240" w:lineRule="auto"/>
            </w:pPr>
            <w:r w:rsidRPr="00E27DFA">
              <w:t xml:space="preserve">Doba přerušení dodávky pitné vody z důvodu </w:t>
            </w:r>
            <w:r>
              <w:t>h</w:t>
            </w:r>
            <w:r w:rsidRPr="00E27DFA">
              <w:t>avárie se stanoví:</w:t>
            </w:r>
          </w:p>
          <w:p w14:paraId="443C2A89" w14:textId="16F34D3D" w:rsidR="00974BDE" w:rsidRDefault="00974BDE" w:rsidP="005C2EA1">
            <w:pPr>
              <w:pStyle w:val="Odrky1"/>
              <w:tabs>
                <w:tab w:val="clear" w:pos="720"/>
                <w:tab w:val="num" w:pos="37"/>
              </w:tabs>
              <w:spacing w:line="240" w:lineRule="auto"/>
              <w:ind w:left="37" w:firstLine="0"/>
            </w:pPr>
            <w:r w:rsidRPr="00E27DFA">
              <w:t xml:space="preserve">U </w:t>
            </w:r>
            <w:r>
              <w:t>h</w:t>
            </w:r>
            <w:r w:rsidRPr="00E27DFA">
              <w:t xml:space="preserve">avárií, kdy je nahlášeno přerušení dodávky pitné vody, se doba přerušení stanoví od okamžiku nahlášení přerušení dodávky pitné vody na dispečink </w:t>
            </w:r>
            <w:r w:rsidR="005C2EA1">
              <w:t>P</w:t>
            </w:r>
            <w:r w:rsidRPr="00E27DFA">
              <w:t>rovozovatele. Okamžikem ukončení se rozumí termín potvrzení (</w:t>
            </w:r>
            <w:r>
              <w:t>libovolnou cestou s preferencí pro</w:t>
            </w:r>
            <w:r w:rsidR="005C2EA1" w:rsidRPr="00B54F23">
              <w:t> </w:t>
            </w:r>
            <w:r>
              <w:t>způsoby, které jsou zpětně dohledatelné, např. e</w:t>
            </w:r>
            <w:r w:rsidR="005C2EA1">
              <w:t>-</w:t>
            </w:r>
            <w:r>
              <w:t xml:space="preserve">mail) </w:t>
            </w:r>
            <w:r w:rsidRPr="00E27DFA">
              <w:t xml:space="preserve">od </w:t>
            </w:r>
            <w:r w:rsidR="005C2EA1">
              <w:t>P</w:t>
            </w:r>
            <w:r w:rsidRPr="00E27DFA">
              <w:t xml:space="preserve">rovozovatele </w:t>
            </w:r>
            <w:r w:rsidR="005C2EA1">
              <w:t>V</w:t>
            </w:r>
            <w:r w:rsidRPr="00E27DFA">
              <w:t xml:space="preserve">lastníkovi, že byla obnovena dodávka </w:t>
            </w:r>
            <w:r w:rsidR="005C2EA1">
              <w:t xml:space="preserve">pitné </w:t>
            </w:r>
            <w:r w:rsidRPr="00E27DFA">
              <w:t>vody.</w:t>
            </w:r>
          </w:p>
          <w:p w14:paraId="5338AA6D" w14:textId="38478183" w:rsidR="00974BDE" w:rsidRPr="00E27DFA" w:rsidRDefault="00974BDE" w:rsidP="005C2EA1">
            <w:pPr>
              <w:pStyle w:val="Odrky1"/>
              <w:tabs>
                <w:tab w:val="clear" w:pos="720"/>
                <w:tab w:val="num" w:pos="37"/>
              </w:tabs>
              <w:spacing w:line="240" w:lineRule="auto"/>
              <w:ind w:left="37" w:firstLine="0"/>
            </w:pPr>
            <w:r w:rsidRPr="00D36C91">
              <w:t xml:space="preserve">U </w:t>
            </w:r>
            <w:r>
              <w:t>h</w:t>
            </w:r>
            <w:r w:rsidRPr="00D36C91">
              <w:t xml:space="preserve">avárií, které jsou nahlášeny na dispečink </w:t>
            </w:r>
            <w:r w:rsidR="005C2EA1">
              <w:t xml:space="preserve">Provozovatele </w:t>
            </w:r>
            <w:r w:rsidRPr="00D36C91">
              <w:t xml:space="preserve">v okamžiku, kdy ještě není přerušena dodávka </w:t>
            </w:r>
            <w:r w:rsidR="005C2EA1">
              <w:t xml:space="preserve">pitné </w:t>
            </w:r>
            <w:r w:rsidRPr="00D36C91">
              <w:t xml:space="preserve">vody </w:t>
            </w:r>
            <w:r>
              <w:t>o</w:t>
            </w:r>
            <w:r w:rsidRPr="00D36C91">
              <w:t>dběratelům, se doba přerušení stanoví od</w:t>
            </w:r>
            <w:r w:rsidR="005C2EA1" w:rsidRPr="00B54F23">
              <w:t> </w:t>
            </w:r>
            <w:r w:rsidRPr="00D36C91">
              <w:t xml:space="preserve">zahájení manipulace </w:t>
            </w:r>
            <w:r w:rsidR="005C2EA1">
              <w:t>P</w:t>
            </w:r>
            <w:r w:rsidRPr="00D36C91">
              <w:t>rovozovatele na síti (dojde</w:t>
            </w:r>
            <w:r>
              <w:t xml:space="preserve"> </w:t>
            </w:r>
            <w:r w:rsidRPr="00D36C91">
              <w:t xml:space="preserve">k přerušení dodávky pitné vody </w:t>
            </w:r>
            <w:r>
              <w:t>o</w:t>
            </w:r>
            <w:r w:rsidRPr="00D36C91">
              <w:t xml:space="preserve">dběratelům). Okamžikem ukončení se rozumí termín potvrzení </w:t>
            </w:r>
            <w:r w:rsidRPr="00E27DFA">
              <w:t>(</w:t>
            </w:r>
            <w:r>
              <w:t>libovolnou cestou s preferencí pro způsoby, které jsou zpětně dohledatelné, např. e</w:t>
            </w:r>
            <w:r w:rsidR="005C2EA1">
              <w:t>-</w:t>
            </w:r>
            <w:r>
              <w:t xml:space="preserve">mail) </w:t>
            </w:r>
            <w:r w:rsidRPr="00D36C91">
              <w:t>od</w:t>
            </w:r>
            <w:r w:rsidR="005C2EA1" w:rsidRPr="00B54F23">
              <w:t> </w:t>
            </w:r>
            <w:r w:rsidR="005C2EA1">
              <w:t>P</w:t>
            </w:r>
            <w:r w:rsidRPr="00D36C91">
              <w:t xml:space="preserve">rovozovatele </w:t>
            </w:r>
            <w:r w:rsidR="005C2EA1">
              <w:t>V</w:t>
            </w:r>
            <w:r w:rsidRPr="00D36C91">
              <w:t xml:space="preserve">lastníkovi, že byla obnovena dodávka </w:t>
            </w:r>
            <w:r w:rsidR="005C2EA1">
              <w:t xml:space="preserve">pitné </w:t>
            </w:r>
            <w:r w:rsidRPr="00D36C91">
              <w:t>vody.</w:t>
            </w:r>
          </w:p>
          <w:p w14:paraId="3FEEFD93" w14:textId="77777777" w:rsidR="00974BDE" w:rsidRDefault="00974BDE" w:rsidP="00502181">
            <w:pPr>
              <w:pStyle w:val="Zkladntext"/>
              <w:spacing w:line="240" w:lineRule="auto"/>
            </w:pPr>
            <w:r w:rsidRPr="00E27DFA">
              <w:t xml:space="preserve">Stanovení pokutových bodů sleduje počet </w:t>
            </w:r>
            <w:r>
              <w:t>vybraných odběratelů</w:t>
            </w:r>
            <w:r w:rsidRPr="00E27DFA">
              <w:t xml:space="preserve"> postižených havarijním přerušením </w:t>
            </w:r>
            <w:r>
              <w:t>dodávky</w:t>
            </w:r>
            <w:r w:rsidRPr="00E27DFA">
              <w:t xml:space="preserve"> </w:t>
            </w:r>
            <w:r>
              <w:t xml:space="preserve">pitné vody </w:t>
            </w:r>
            <w:r w:rsidRPr="00E27DFA">
              <w:t xml:space="preserve">a počet hodin, které přesahují </w:t>
            </w:r>
            <w:r>
              <w:t xml:space="preserve">jejich specifickou </w:t>
            </w:r>
            <w:r w:rsidRPr="00E27DFA">
              <w:t>referenční hodnotu.</w:t>
            </w:r>
          </w:p>
          <w:p w14:paraId="4E82D268" w14:textId="77777777" w:rsidR="00974BDE" w:rsidRDefault="00974BDE" w:rsidP="00502181">
            <w:pPr>
              <w:pStyle w:val="Zkladntext"/>
              <w:spacing w:line="240" w:lineRule="auto"/>
            </w:pPr>
            <w:r>
              <w:t>Délka havarijního přerušení dodávek pitné vody jiným, než vybraným odběratelům je monitorována výkonovým ukazatelem „</w:t>
            </w:r>
            <w:r w:rsidRPr="00E6346E">
              <w:t xml:space="preserve">Havarijní přerušení dodávek </w:t>
            </w:r>
            <w:proofErr w:type="gramStart"/>
            <w:r w:rsidRPr="00E6346E">
              <w:t xml:space="preserve">vody - </w:t>
            </w:r>
            <w:r>
              <w:t>domácnosti</w:t>
            </w:r>
            <w:proofErr w:type="gramEnd"/>
            <w:r>
              <w:t>“.</w:t>
            </w:r>
          </w:p>
          <w:p w14:paraId="0BCED01A" w14:textId="3B70B12B" w:rsidR="00974BDE" w:rsidRPr="00E27DFA" w:rsidRDefault="00974BDE" w:rsidP="00502181">
            <w:pPr>
              <w:pStyle w:val="Zkladntext"/>
              <w:spacing w:line="240" w:lineRule="auto"/>
            </w:pPr>
            <w:r w:rsidRPr="00B54F23">
              <w:t xml:space="preserve">Informace o přerušení dodávky z důvodů </w:t>
            </w:r>
            <w:r w:rsidR="00560A00">
              <w:t>H</w:t>
            </w:r>
            <w:r w:rsidRPr="00B54F23">
              <w:t>avárií</w:t>
            </w:r>
            <w:r w:rsidR="00560A00">
              <w:t xml:space="preserve">/Poruch </w:t>
            </w:r>
            <w:r w:rsidRPr="00B54F23">
              <w:t xml:space="preserve">musí být vedeny </w:t>
            </w:r>
            <w:r w:rsidR="00560A00">
              <w:t>v elektronickém systému evidence a hlášení poruch</w:t>
            </w:r>
            <w:r w:rsidRPr="00B54F23">
              <w:t xml:space="preserve">. </w:t>
            </w:r>
            <w:r w:rsidRPr="00560A00">
              <w:t>Čl. VII, bod 22</w:t>
            </w:r>
            <w:r w:rsidR="00D9077B" w:rsidRPr="00560A00">
              <w:t>.</w:t>
            </w:r>
            <w:r w:rsidRPr="00560A00">
              <w:t xml:space="preserve"> Smlouvy</w:t>
            </w:r>
            <w:r w:rsidRPr="00593E3E">
              <w:t xml:space="preserve"> </w:t>
            </w:r>
            <w:r>
              <w:t xml:space="preserve">obsahuje </w:t>
            </w:r>
            <w:r w:rsidRPr="00593E3E">
              <w:t>podrobnější pravidla pro</w:t>
            </w:r>
            <w:r w:rsidR="005C2EA1" w:rsidRPr="00B54F23">
              <w:t> </w:t>
            </w:r>
            <w:r>
              <w:t>zpracování a vedení</w:t>
            </w:r>
            <w:r w:rsidRPr="00593E3E">
              <w:t xml:space="preserve"> evidence </w:t>
            </w:r>
            <w:r>
              <w:t>H</w:t>
            </w:r>
            <w:r w:rsidRPr="00B54F23">
              <w:t xml:space="preserve">avárií a </w:t>
            </w:r>
            <w:r>
              <w:t>P</w:t>
            </w:r>
            <w:r w:rsidRPr="00B54F23">
              <w:t>oruch</w:t>
            </w:r>
            <w:r w:rsidR="00560A00">
              <w:t xml:space="preserve"> a čl. IX bod 2. Smlouvy popisuje požadavky na provoz elektronického systému evidence a hlášení Poruch.</w:t>
            </w:r>
          </w:p>
        </w:tc>
      </w:tr>
      <w:bookmarkEnd w:id="34"/>
      <w:bookmarkEnd w:id="35"/>
    </w:tbl>
    <w:p w14:paraId="6F1C36CE" w14:textId="77777777" w:rsidR="00974BDE" w:rsidRDefault="00974BDE" w:rsidP="00974BDE">
      <w:pPr>
        <w:spacing w:after="200" w:line="276" w:lineRule="auto"/>
      </w:pPr>
      <w:r>
        <w:lastRenderedPageBreak/>
        <w:br w:type="page"/>
      </w:r>
    </w:p>
    <w:p w14:paraId="6D5F847D" w14:textId="30ADBC0B" w:rsidR="00201FB8" w:rsidRPr="00962EE1" w:rsidRDefault="00201FB8" w:rsidP="00201FB8">
      <w:pPr>
        <w:pStyle w:val="Nadpis1"/>
      </w:pPr>
      <w:bookmarkStart w:id="38" w:name="_Toc202435660"/>
      <w:r w:rsidRPr="00962EE1">
        <w:lastRenderedPageBreak/>
        <w:t>VÝKONOVÉ UKAZATELE na úseku základní preventivní údržby</w:t>
      </w:r>
      <w:bookmarkEnd w:id="36"/>
      <w:bookmarkEnd w:id="38"/>
    </w:p>
    <w:p w14:paraId="23957FE4" w14:textId="77777777" w:rsidR="00814F3D" w:rsidRDefault="004F2A5E" w:rsidP="00814F3D">
      <w:pPr>
        <w:pStyle w:val="Nadpis2"/>
      </w:pPr>
      <w:bookmarkStart w:id="39" w:name="_Toc224544020"/>
      <w:bookmarkStart w:id="40" w:name="_Toc228684422"/>
      <w:bookmarkStart w:id="41" w:name="_Toc228796951"/>
      <w:bookmarkStart w:id="42" w:name="_Toc229290558"/>
      <w:bookmarkStart w:id="43" w:name="_Toc244070924"/>
      <w:bookmarkStart w:id="44" w:name="_Toc261968003"/>
      <w:bookmarkStart w:id="45" w:name="_Toc264303025"/>
      <w:bookmarkStart w:id="46" w:name="_Toc202435661"/>
      <w:r w:rsidRPr="00197B2F">
        <w:t>Čištění akumulačních nádrží, údržba vodojemů</w:t>
      </w:r>
      <w:bookmarkEnd w:id="39"/>
      <w:bookmarkEnd w:id="40"/>
      <w:bookmarkEnd w:id="41"/>
      <w:bookmarkEnd w:id="42"/>
      <w:bookmarkEnd w:id="43"/>
      <w:bookmarkEnd w:id="44"/>
      <w:r w:rsidRPr="00197B2F">
        <w:t xml:space="preserve"> (iPVz4, PVz4)</w:t>
      </w:r>
      <w:bookmarkEnd w:id="45"/>
      <w:bookmarkEnd w:id="46"/>
      <w:r w:rsidR="00631DA2" w:rsidRPr="00197B2F">
        <w:t xml:space="preserve"> </w:t>
      </w:r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811"/>
        <w:gridCol w:w="6793"/>
      </w:tblGrid>
      <w:tr w:rsidR="00814F3D" w:rsidRPr="00B43C29" w14:paraId="3B4379CB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D24C" w14:textId="77777777" w:rsidR="00814F3D" w:rsidRPr="00B43C29" w:rsidRDefault="00814F3D" w:rsidP="00A56DBD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Definice informativního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94A3" w14:textId="77777777" w:rsidR="00814F3D" w:rsidRPr="00B54F23" w:rsidRDefault="00814F3D" w:rsidP="00A56DBD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Objem vyčištěných sekcí akumulačních nádrží vodojemů v poměru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 xml:space="preserve">k celkovému objemu akumulačních nádrží vodojemů, vyjádřeno v procentech. </w:t>
            </w:r>
          </w:p>
          <w:p w14:paraId="5A8F01C3" w14:textId="77777777" w:rsidR="00814F3D" w:rsidRPr="00B43C29" w:rsidRDefault="00814F3D" w:rsidP="00A56DBD">
            <w:pPr>
              <w:pStyle w:val="Zkladntext"/>
              <w:rPr>
                <w:i/>
                <w:noProof/>
              </w:rPr>
            </w:pPr>
            <w:r w:rsidRPr="00B43C29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814F3D" w:rsidRPr="00B54F23" w14:paraId="1F66A560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466D" w14:textId="77777777" w:rsidR="00814F3D" w:rsidRPr="00B43C29" w:rsidRDefault="00814F3D" w:rsidP="00A56DBD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89BC" w14:textId="77777777" w:rsidR="00814F3D" w:rsidRPr="00B54F23" w:rsidRDefault="00814F3D" w:rsidP="00A56DBD">
            <w:pPr>
              <w:pStyle w:val="Zkladntext"/>
              <w:tabs>
                <w:tab w:val="right" w:pos="7405"/>
              </w:tabs>
              <w:rPr>
                <w:noProof/>
              </w:rPr>
            </w:pPr>
            <w:r w:rsidRPr="00B54F23">
              <w:rPr>
                <w:noProof/>
              </w:rPr>
              <w:t>iPVz4 = (pv8 / pv9) x 100</w:t>
            </w:r>
            <w:r>
              <w:rPr>
                <w:noProof/>
              </w:rPr>
              <w:t xml:space="preserve"> </w:t>
            </w:r>
            <w:r>
              <w:tab/>
            </w:r>
            <w:r w:rsidRPr="00A864FC">
              <w:t xml:space="preserve"> [</w:t>
            </w:r>
            <w:r w:rsidRPr="00CE74DC">
              <w:rPr>
                <w:i/>
              </w:rPr>
              <w:t>%</w:t>
            </w:r>
            <w:r w:rsidRPr="00A864FC">
              <w:t>]</w:t>
            </w:r>
          </w:p>
        </w:tc>
      </w:tr>
      <w:tr w:rsidR="00814F3D" w:rsidRPr="00B43C29" w14:paraId="5033394C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091" w14:textId="77777777" w:rsidR="00814F3D" w:rsidRPr="00B43C29" w:rsidRDefault="00814F3D" w:rsidP="00A56DBD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Definice smluvního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6977" w14:textId="77777777" w:rsidR="00814F3D" w:rsidRPr="00B54F23" w:rsidRDefault="00814F3D" w:rsidP="00A56DBD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Rozdíl mezi celkovým počtem úkonů požadovaných plánem preventivní údržby (na čištění akumulačních nádrží a údržbu vodojemů) a počtem skutečně provedených úkonů požadovaných plánem preventivní údržby (na čištění akumulačních nádrží a údržbu vodojemů).</w:t>
            </w:r>
          </w:p>
          <w:p w14:paraId="557DA517" w14:textId="77777777" w:rsidR="00814F3D" w:rsidRPr="00B43C29" w:rsidRDefault="00814F3D" w:rsidP="00A56DBD">
            <w:pPr>
              <w:pStyle w:val="Zkladntext"/>
              <w:rPr>
                <w:i/>
                <w:noProof/>
              </w:rPr>
            </w:pPr>
            <w:r w:rsidRPr="00B43C29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814F3D" w:rsidRPr="00B54F23" w14:paraId="0BB23309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F8F" w14:textId="77777777" w:rsidR="00814F3D" w:rsidRPr="00B43C29" w:rsidRDefault="00814F3D" w:rsidP="00A56DBD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00D1" w14:textId="77777777" w:rsidR="00814F3D" w:rsidRPr="00B54F23" w:rsidRDefault="00814F3D" w:rsidP="00A56DBD">
            <w:pPr>
              <w:pStyle w:val="Zkladntext"/>
              <w:tabs>
                <w:tab w:val="clear" w:pos="8930"/>
                <w:tab w:val="right" w:pos="7405"/>
              </w:tabs>
              <w:rPr>
                <w:noProof/>
              </w:rPr>
            </w:pPr>
            <w:r w:rsidRPr="00B54F23">
              <w:rPr>
                <w:noProof/>
              </w:rPr>
              <w:t>PVz4 = pv11 – pv10</w:t>
            </w:r>
            <w:r>
              <w:rPr>
                <w:noProof/>
              </w:rPr>
              <w:t xml:space="preserve"> </w:t>
            </w:r>
            <w:r>
              <w:tab/>
            </w:r>
            <w:r w:rsidRPr="00A864FC">
              <w:t xml:space="preserve"> 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14F3D" w:rsidRPr="00B54F23" w14:paraId="19D78082" w14:textId="77777777" w:rsidTr="00A56DBD">
        <w:trPr>
          <w:trHeight w:val="227"/>
        </w:trPr>
        <w:tc>
          <w:tcPr>
            <w:tcW w:w="1587" w:type="dxa"/>
            <w:vMerge w:val="restart"/>
          </w:tcPr>
          <w:p w14:paraId="4E5CA354" w14:textId="77777777" w:rsidR="00814F3D" w:rsidRPr="00B43C29" w:rsidRDefault="00814F3D" w:rsidP="00A56DBD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Proměnné</w:t>
            </w:r>
          </w:p>
        </w:tc>
        <w:tc>
          <w:tcPr>
            <w:tcW w:w="811" w:type="dxa"/>
          </w:tcPr>
          <w:p w14:paraId="52F2BD28" w14:textId="77777777" w:rsidR="00814F3D" w:rsidRPr="00B54F23" w:rsidRDefault="00814F3D" w:rsidP="00A56DBD">
            <w:pPr>
              <w:pStyle w:val="Zkladntext"/>
            </w:pPr>
            <w:r w:rsidRPr="00B54F23">
              <w:t>pv8</w:t>
            </w:r>
          </w:p>
        </w:tc>
        <w:tc>
          <w:tcPr>
            <w:tcW w:w="6793" w:type="dxa"/>
          </w:tcPr>
          <w:p w14:paraId="454F9A19" w14:textId="77777777" w:rsidR="00814F3D" w:rsidRPr="00B54F23" w:rsidRDefault="00814F3D" w:rsidP="00A56DBD">
            <w:pPr>
              <w:pStyle w:val="Zkladntext"/>
              <w:tabs>
                <w:tab w:val="right" w:pos="6163"/>
              </w:tabs>
              <w:rPr>
                <w:rFonts w:cs="Arial"/>
                <w:i/>
                <w:noProof/>
                <w:sz w:val="22"/>
              </w:rPr>
            </w:pPr>
            <w:r w:rsidRPr="00B54F23">
              <w:rPr>
                <w:noProof/>
              </w:rPr>
              <w:t xml:space="preserve">Celkový objem vyčištěných sekcí akumulačních nádrží vodojemů, během jednoho roku </w:t>
            </w:r>
            <w:r w:rsidRPr="008B28DE">
              <w:t>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8B28DE">
              <w:t>]</w:t>
            </w:r>
          </w:p>
        </w:tc>
      </w:tr>
      <w:tr w:rsidR="00814F3D" w:rsidRPr="008B28DE" w14:paraId="795B6146" w14:textId="77777777" w:rsidTr="00A56DBD">
        <w:trPr>
          <w:trHeight w:val="227"/>
        </w:trPr>
        <w:tc>
          <w:tcPr>
            <w:tcW w:w="1587" w:type="dxa"/>
            <w:vMerge/>
          </w:tcPr>
          <w:p w14:paraId="7B69C361" w14:textId="77777777" w:rsidR="00814F3D" w:rsidRPr="00B43C29" w:rsidRDefault="00814F3D" w:rsidP="00A56DBD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14:paraId="23795D5F" w14:textId="77777777" w:rsidR="00814F3D" w:rsidRPr="00B54F23" w:rsidRDefault="00814F3D" w:rsidP="00A56DBD">
            <w:pPr>
              <w:pStyle w:val="Zkladntext"/>
              <w:rPr>
                <w:b/>
                <w:i/>
              </w:rPr>
            </w:pPr>
            <w:r w:rsidRPr="00B54F23">
              <w:t>pv9</w:t>
            </w:r>
          </w:p>
        </w:tc>
        <w:tc>
          <w:tcPr>
            <w:tcW w:w="6793" w:type="dxa"/>
          </w:tcPr>
          <w:p w14:paraId="01FFC62E" w14:textId="77777777" w:rsidR="00814F3D" w:rsidRPr="008B28DE" w:rsidRDefault="00814F3D" w:rsidP="00A56DBD">
            <w:pPr>
              <w:pStyle w:val="Zkladntextvlevo"/>
              <w:tabs>
                <w:tab w:val="right" w:pos="6148"/>
              </w:tabs>
              <w:rPr>
                <w:noProof/>
              </w:rPr>
            </w:pPr>
            <w:r w:rsidRPr="00B54F23">
              <w:rPr>
                <w:noProof/>
              </w:rPr>
              <w:t xml:space="preserve">Celkový objem akumulačních nádrží vodojemů, k referenčnímu datu </w:t>
            </w:r>
            <w:r w:rsidRPr="008B28DE">
              <w:t>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8B28DE">
              <w:t xml:space="preserve">] </w:t>
            </w:r>
          </w:p>
          <w:p w14:paraId="4C627CD2" w14:textId="77777777" w:rsidR="00814F3D" w:rsidRPr="008B28DE" w:rsidRDefault="00814F3D" w:rsidP="00A56DBD">
            <w:pPr>
              <w:pStyle w:val="Zkladntext"/>
              <w:rPr>
                <w:i/>
              </w:rPr>
            </w:pPr>
            <w:r w:rsidRPr="008B28DE">
              <w:rPr>
                <w:i/>
              </w:rPr>
              <w:t>Referenčním datem se rozumí poslední den kalendářního roku.</w:t>
            </w:r>
          </w:p>
        </w:tc>
      </w:tr>
      <w:tr w:rsidR="00814F3D" w:rsidRPr="00B54F23" w14:paraId="5C995C47" w14:textId="77777777" w:rsidTr="00A56DBD">
        <w:trPr>
          <w:trHeight w:val="227"/>
        </w:trPr>
        <w:tc>
          <w:tcPr>
            <w:tcW w:w="1587" w:type="dxa"/>
            <w:vMerge/>
          </w:tcPr>
          <w:p w14:paraId="41AFBB3B" w14:textId="77777777" w:rsidR="00814F3D" w:rsidRPr="00B43C29" w:rsidRDefault="00814F3D" w:rsidP="00A56DBD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14:paraId="0DAEA991" w14:textId="77777777" w:rsidR="00814F3D" w:rsidRPr="00B54F23" w:rsidRDefault="00814F3D" w:rsidP="00A56DBD">
            <w:pPr>
              <w:pStyle w:val="Zkladntext"/>
            </w:pPr>
            <w:r w:rsidRPr="00B54F23">
              <w:t>pv10</w:t>
            </w:r>
          </w:p>
        </w:tc>
        <w:tc>
          <w:tcPr>
            <w:tcW w:w="6793" w:type="dxa"/>
          </w:tcPr>
          <w:p w14:paraId="00ABDF12" w14:textId="77777777" w:rsidR="00814F3D" w:rsidRPr="00B54F23" w:rsidRDefault="00814F3D" w:rsidP="00A56DBD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Počet skutečně provedených úkonů požadovaných plánem preventivní údržby (na čištění akumulačních nádrží a údržbu vodojemů),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14F3D" w:rsidRPr="00405D90" w:rsidDel="001304D1" w14:paraId="769A0280" w14:textId="77777777" w:rsidTr="00A56DBD">
        <w:trPr>
          <w:trHeight w:val="227"/>
        </w:trPr>
        <w:tc>
          <w:tcPr>
            <w:tcW w:w="1587" w:type="dxa"/>
            <w:vMerge/>
          </w:tcPr>
          <w:p w14:paraId="0275E61E" w14:textId="77777777" w:rsidR="00814F3D" w:rsidRPr="00B43C29" w:rsidRDefault="00814F3D" w:rsidP="00A56DBD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14:paraId="0009AF12" w14:textId="77777777" w:rsidR="00814F3D" w:rsidRPr="00B54F23" w:rsidRDefault="00814F3D" w:rsidP="00A56DBD">
            <w:pPr>
              <w:pStyle w:val="Zkladntext"/>
            </w:pPr>
            <w:r w:rsidRPr="00B54F23">
              <w:t>pv11</w:t>
            </w:r>
          </w:p>
        </w:tc>
        <w:tc>
          <w:tcPr>
            <w:tcW w:w="6793" w:type="dxa"/>
          </w:tcPr>
          <w:p w14:paraId="0E8DF26D" w14:textId="77777777" w:rsidR="00814F3D" w:rsidRPr="00405D90" w:rsidDel="001304D1" w:rsidRDefault="00814F3D" w:rsidP="00A56DBD">
            <w:pPr>
              <w:pStyle w:val="Zkladntext"/>
              <w:rPr>
                <w:noProof/>
              </w:rPr>
            </w:pPr>
            <w:r w:rsidRPr="00405D90">
              <w:rPr>
                <w:noProof/>
              </w:rPr>
              <w:t xml:space="preserve">Celkový počet úkonů požadovaných plánem preventivní údržby (na čištění akumulačních nádrží a údržbu vodojemů), během jednoho roku </w:t>
            </w:r>
            <w:r w:rsidRPr="00405D90">
              <w:tab/>
              <w:t xml:space="preserve"> [počet] </w:t>
            </w:r>
          </w:p>
        </w:tc>
      </w:tr>
      <w:tr w:rsidR="00814F3D" w:rsidRPr="00B54F23" w14:paraId="3308546C" w14:textId="77777777" w:rsidTr="00A56DBD">
        <w:trPr>
          <w:trHeight w:val="227"/>
        </w:trPr>
        <w:tc>
          <w:tcPr>
            <w:tcW w:w="1587" w:type="dxa"/>
          </w:tcPr>
          <w:p w14:paraId="0D5EDF9A" w14:textId="77777777" w:rsidR="00814F3D" w:rsidRPr="00B43C29" w:rsidRDefault="00814F3D" w:rsidP="00A56DBD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Kategorie</w:t>
            </w:r>
          </w:p>
        </w:tc>
        <w:tc>
          <w:tcPr>
            <w:tcW w:w="7604" w:type="dxa"/>
            <w:gridSpan w:val="2"/>
          </w:tcPr>
          <w:p w14:paraId="0BB4D2D1" w14:textId="77777777" w:rsidR="00814F3D" w:rsidRPr="00B54F23" w:rsidRDefault="00814F3D" w:rsidP="00A56DBD">
            <w:pPr>
              <w:pStyle w:val="Zkladntext"/>
            </w:pPr>
            <w:r w:rsidRPr="00B54F23">
              <w:t>Kvalita základní preventivní údržby</w:t>
            </w:r>
            <w:r>
              <w:t>.</w:t>
            </w:r>
          </w:p>
        </w:tc>
      </w:tr>
      <w:tr w:rsidR="00814F3D" w:rsidRPr="00171D24" w14:paraId="696B42EB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8B6C" w14:textId="77777777" w:rsidR="00814F3D" w:rsidRPr="00000D2E" w:rsidRDefault="00814F3D" w:rsidP="00A56DBD">
            <w:pPr>
              <w:pStyle w:val="Zkladntextvlevo"/>
              <w:rPr>
                <w:b/>
              </w:rPr>
            </w:pPr>
            <w:r w:rsidRPr="00000D2E">
              <w:rPr>
                <w:b/>
              </w:rPr>
              <w:t>Referenční hodnota (RH)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A66C" w14:textId="77777777" w:rsidR="00814F3D" w:rsidRPr="00171D24" w:rsidRDefault="00814F3D" w:rsidP="00A56DBD">
            <w:pPr>
              <w:pStyle w:val="Zkladntext"/>
            </w:pPr>
            <w:r w:rsidRPr="00171D24">
              <w:t>Počet čištění akumulačních nádrží a úkonů spojených s údržbou vodojemů za rok musí vycházet z plánu preventivní údržby. Je třeba plnit 100 % požadavků dle plánu preventivní údržby.</w:t>
            </w:r>
          </w:p>
          <w:p w14:paraId="763D3E32" w14:textId="307E608C" w:rsidR="00814F3D" w:rsidRPr="002005E8" w:rsidRDefault="00814F3D" w:rsidP="00A56DBD">
            <w:pPr>
              <w:pStyle w:val="Zkladntext"/>
              <w:rPr>
                <w:b/>
              </w:rPr>
            </w:pPr>
            <w:r w:rsidRPr="002005E8">
              <w:rPr>
                <w:rFonts w:cs="Arial"/>
                <w:b/>
              </w:rPr>
              <w:t xml:space="preserve">RH = </w:t>
            </w:r>
            <w:r w:rsidR="00447227">
              <w:rPr>
                <w:rFonts w:cs="Arial"/>
                <w:b/>
              </w:rPr>
              <w:t>0 neprovedených úkonů</w:t>
            </w:r>
            <w:r w:rsidRPr="002005E8">
              <w:rPr>
                <w:b/>
              </w:rPr>
              <w:t xml:space="preserve"> </w:t>
            </w:r>
          </w:p>
          <w:p w14:paraId="2687F083" w14:textId="24B3FF5D" w:rsidR="00814F3D" w:rsidRDefault="00814F3D" w:rsidP="00A56DBD">
            <w:pPr>
              <w:pStyle w:val="Zkladntext"/>
              <w:rPr>
                <w:i/>
              </w:rPr>
            </w:pPr>
            <w:r w:rsidRPr="002005E8">
              <w:rPr>
                <w:i/>
              </w:rPr>
              <w:t xml:space="preserve">pro 1. rok provozování je </w:t>
            </w:r>
            <w:r w:rsidR="00447227">
              <w:rPr>
                <w:i/>
              </w:rPr>
              <w:t>počet úkonů stanoven z Plánu údržby vodojemů pro rok 2026.</w:t>
            </w:r>
          </w:p>
          <w:tbl>
            <w:tblPr>
              <w:tblW w:w="7261" w:type="dxa"/>
              <w:tblInd w:w="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68"/>
              <w:gridCol w:w="1601"/>
              <w:gridCol w:w="1282"/>
              <w:gridCol w:w="1441"/>
              <w:gridCol w:w="769"/>
            </w:tblGrid>
            <w:tr w:rsidR="000E61BE" w:rsidRPr="00896094" w14:paraId="56BEBFB4" w14:textId="77777777" w:rsidTr="000E61BE">
              <w:trPr>
                <w:trHeight w:val="506"/>
                <w:tblHeader/>
              </w:trPr>
              <w:tc>
                <w:tcPr>
                  <w:tcW w:w="216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43888C74" w14:textId="77777777" w:rsidR="000E61BE" w:rsidRPr="000E61BE" w:rsidRDefault="000E61BE" w:rsidP="000E61BE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OBJEKT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</w:tcPr>
                <w:p w14:paraId="6881235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VLASTNÍK</w:t>
                  </w:r>
                </w:p>
              </w:tc>
              <w:tc>
                <w:tcPr>
                  <w:tcW w:w="128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</w:tcPr>
                <w:p w14:paraId="3D36B63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POPIS ÚDRŽBY</w:t>
                  </w:r>
                </w:p>
              </w:tc>
              <w:tc>
                <w:tcPr>
                  <w:tcW w:w="144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</w:tcPr>
                <w:p w14:paraId="76F88F5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ČETNOST</w:t>
                  </w:r>
                </w:p>
              </w:tc>
              <w:tc>
                <w:tcPr>
                  <w:tcW w:w="76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BFBFBF"/>
                  <w:vAlign w:val="center"/>
                </w:tcPr>
                <w:p w14:paraId="389F6A5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Počet úkonů v roce 2026</w:t>
                  </w:r>
                </w:p>
              </w:tc>
            </w:tr>
            <w:tr w:rsidR="000E61BE" w:rsidRPr="00896094" w14:paraId="01A355D2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CD3627" w14:textId="772B76E4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VDJ Landštejn – ÚV  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2E04B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1000 m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 xml:space="preserve">3 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  <w:proofErr w:type="gramEnd"/>
                </w:p>
              </w:tc>
              <w:tc>
                <w:tcPr>
                  <w:tcW w:w="16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1A3673C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DSO Vodovod Landštejn</w:t>
                  </w:r>
                </w:p>
              </w:tc>
              <w:tc>
                <w:tcPr>
                  <w:tcW w:w="12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04BC4663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čištění a 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>desinfekce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stěn a dna akumulační nádrže,</w:t>
                  </w:r>
                </w:p>
                <w:p w14:paraId="45E4F26C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protočení uzavíracích armatur bez pravidelné manipulace</w:t>
                  </w:r>
                </w:p>
                <w:p w14:paraId="7B34E462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72A8AEC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1x/ rok</w:t>
                  </w:r>
                </w:p>
                <w:p w14:paraId="76205B5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5E2AF8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3325CB25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201814" w14:textId="199563AF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VDJ Landštejn – ÚV   </w:t>
                  </w:r>
                  <w:r w:rsidR="002E04B2">
                    <w:rPr>
                      <w:rFonts w:cs="Arial"/>
                      <w:sz w:val="16"/>
                      <w:szCs w:val="16"/>
                    </w:rPr>
                    <w:t xml:space="preserve">    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 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750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89959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002FC7DF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37600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A2BC7D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1D7E237E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F2C1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VDJ</w:t>
                  </w:r>
                </w:p>
                <w:p w14:paraId="317AA261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Hůrky u Nové Bystřice </w:t>
                  </w: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250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B43609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DSO Vodovod Landštejn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4489C618" w14:textId="77777777" w:rsidR="000E61BE" w:rsidRPr="000E61BE" w:rsidRDefault="000E61BE" w:rsidP="000E61BE">
                  <w:pPr>
                    <w:spacing w:after="0"/>
                    <w:ind w:left="113" w:right="113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8163DA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099EF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0AF0A116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45F0F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VDJ</w:t>
                  </w:r>
                </w:p>
                <w:p w14:paraId="0D5F8477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Hradišťko (150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97DAF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Město Dačice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075BB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577890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B925EB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061991E6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606E02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VDJ</w:t>
                  </w:r>
                </w:p>
                <w:p w14:paraId="2A69123A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>Chlumec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150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D0A32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Město Dačice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FACF2CF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EBD67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EDF4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00F81334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FEE0E0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lastRenderedPageBreak/>
                    <w:t>VDJ</w:t>
                  </w:r>
                </w:p>
                <w:p w14:paraId="5605AD51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>Ostojkovice</w:t>
                  </w:r>
                  <w:proofErr w:type="spellEnd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5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D6E241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Obec Budíškovice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B2ABAE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12AC4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2AB7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545D93FD" w14:textId="77777777" w:rsidTr="000E61BE">
              <w:trPr>
                <w:trHeight w:val="515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055CC0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VDJ</w:t>
                  </w:r>
                </w:p>
                <w:p w14:paraId="10C407B2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0E61BE">
                    <w:rPr>
                      <w:rFonts w:cs="Arial"/>
                      <w:sz w:val="16"/>
                      <w:szCs w:val="16"/>
                    </w:rPr>
                    <w:t>Holešice</w:t>
                  </w:r>
                  <w:proofErr w:type="spellEnd"/>
                  <w:r w:rsidRPr="000E61BE">
                    <w:rPr>
                      <w:rFonts w:cs="Arial"/>
                      <w:sz w:val="16"/>
                      <w:szCs w:val="16"/>
                    </w:rPr>
                    <w:t xml:space="preserve">  (</w:t>
                  </w:r>
                  <w:proofErr w:type="gramEnd"/>
                  <w:r w:rsidRPr="000E61BE">
                    <w:rPr>
                      <w:rFonts w:cs="Arial"/>
                      <w:sz w:val="16"/>
                      <w:szCs w:val="16"/>
                    </w:rPr>
                    <w:t>20 m</w:t>
                  </w:r>
                  <w:r w:rsidRPr="000E61BE">
                    <w:rPr>
                      <w:rFonts w:cs="Arial"/>
                      <w:sz w:val="16"/>
                      <w:szCs w:val="16"/>
                      <w:vertAlign w:val="superscript"/>
                    </w:rPr>
                    <w:t>3</w:t>
                  </w:r>
                  <w:r w:rsidRPr="000E61BE">
                    <w:rPr>
                      <w:rFonts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6803B7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Obec Cizkrajov</w:t>
                  </w:r>
                </w:p>
              </w:tc>
              <w:tc>
                <w:tcPr>
                  <w:tcW w:w="128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636B54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96C47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sz w:val="16"/>
                      <w:szCs w:val="16"/>
                    </w:rPr>
                    <w:t>1x / 3 roky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BB5E3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</w:tr>
            <w:tr w:rsidR="000E61BE" w:rsidRPr="00896094" w14:paraId="4CAF9F8A" w14:textId="77777777" w:rsidTr="00DC7AF7">
              <w:trPr>
                <w:trHeight w:val="441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03388A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CELKEM</w:t>
                  </w:r>
                </w:p>
              </w:tc>
              <w:tc>
                <w:tcPr>
                  <w:tcW w:w="1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9CC1A1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CF982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CB6A9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B84158" w14:textId="77777777" w:rsidR="000E61BE" w:rsidRPr="000E61BE" w:rsidRDefault="000E61BE" w:rsidP="000E61BE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0E61BE">
                    <w:rPr>
                      <w:rFonts w:cs="Arial"/>
                      <w:b/>
                      <w:bCs/>
                      <w:sz w:val="16"/>
                      <w:szCs w:val="16"/>
                    </w:rPr>
                    <w:t>7 úkonů</w:t>
                  </w:r>
                </w:p>
              </w:tc>
            </w:tr>
          </w:tbl>
          <w:p w14:paraId="317ED2D7" w14:textId="77777777" w:rsidR="00814F3D" w:rsidRPr="00171D24" w:rsidRDefault="00814F3D" w:rsidP="00A56DBD">
            <w:pPr>
              <w:pStyle w:val="Zkladntext"/>
              <w:rPr>
                <w:i/>
              </w:rPr>
            </w:pPr>
          </w:p>
        </w:tc>
      </w:tr>
      <w:tr w:rsidR="00491523" w:rsidRPr="00171D24" w14:paraId="559768E5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04B5" w14:textId="77777777" w:rsidR="00491523" w:rsidRPr="00B43C29" w:rsidRDefault="00491523" w:rsidP="00A56DBD">
            <w:pPr>
              <w:pStyle w:val="Zkladntextvlevo"/>
              <w:rPr>
                <w:b/>
              </w:rPr>
            </w:pP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8558" w14:textId="77777777" w:rsidR="00491523" w:rsidRPr="00171D24" w:rsidRDefault="00491523" w:rsidP="00A56DBD">
            <w:pPr>
              <w:pStyle w:val="Zkladntext"/>
              <w:rPr>
                <w:noProof/>
              </w:rPr>
            </w:pPr>
          </w:p>
        </w:tc>
      </w:tr>
      <w:tr w:rsidR="00814F3D" w:rsidRPr="00171D24" w14:paraId="645FC006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0FC8" w14:textId="77777777" w:rsidR="00814F3D" w:rsidRPr="00B43C29" w:rsidRDefault="00814F3D" w:rsidP="00A56DBD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Stanovení pokutových bodů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4066" w14:textId="77777777" w:rsidR="00814F3D" w:rsidRPr="00171D24" w:rsidRDefault="00814F3D" w:rsidP="00A56DBD">
            <w:pPr>
              <w:pStyle w:val="Zkladntext"/>
              <w:rPr>
                <w:noProof/>
                <w:vertAlign w:val="subscript"/>
              </w:rPr>
            </w:pPr>
            <w:r w:rsidRPr="00171D24">
              <w:rPr>
                <w:noProof/>
              </w:rPr>
              <w:t>Počet bodů za rok = PVz4 x V</w:t>
            </w:r>
            <w:r w:rsidRPr="00171D24">
              <w:rPr>
                <w:noProof/>
                <w:vertAlign w:val="subscript"/>
              </w:rPr>
              <w:t>4</w:t>
            </w:r>
          </w:p>
          <w:p w14:paraId="1800739B" w14:textId="77777777" w:rsidR="00814F3D" w:rsidRPr="00171D24" w:rsidRDefault="00814F3D" w:rsidP="00A56DBD">
            <w:pPr>
              <w:pStyle w:val="Zkladntext"/>
              <w:rPr>
                <w:noProof/>
              </w:rPr>
            </w:pPr>
            <w:r w:rsidRPr="00171D24">
              <w:rPr>
                <w:noProof/>
              </w:rPr>
              <w:t>kde V</w:t>
            </w:r>
            <w:r w:rsidRPr="00171D24">
              <w:rPr>
                <w:noProof/>
                <w:vertAlign w:val="subscript"/>
              </w:rPr>
              <w:t>4</w:t>
            </w:r>
            <w:r w:rsidRPr="00171D24">
              <w:rPr>
                <w:noProof/>
              </w:rPr>
              <w:t xml:space="preserve"> je počet bodů za každé nesplnění úkonů vyplývajících z plánu preventivní údržby, ve výši 1. </w:t>
            </w:r>
          </w:p>
        </w:tc>
      </w:tr>
      <w:tr w:rsidR="00814F3D" w:rsidRPr="00236B61" w14:paraId="4C11F725" w14:textId="77777777" w:rsidTr="00A56DBD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814B" w14:textId="77777777" w:rsidR="00814F3D" w:rsidRPr="00236B61" w:rsidRDefault="00814F3D" w:rsidP="00A56DBD">
            <w:pPr>
              <w:pStyle w:val="Zkladntextvlevo"/>
              <w:rPr>
                <w:b/>
              </w:rPr>
            </w:pPr>
            <w:r w:rsidRPr="00236B61">
              <w:rPr>
                <w:b/>
              </w:rPr>
              <w:t>Poznámka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EF4A" w14:textId="77777777" w:rsidR="00814F3D" w:rsidRPr="00236B61" w:rsidRDefault="00814F3D" w:rsidP="00A56DBD">
            <w:pPr>
              <w:pStyle w:val="Zkladntext"/>
            </w:pPr>
            <w:r w:rsidRPr="00236B61">
              <w:t xml:space="preserve">Počet čištění akumulačních nádrží a úkonů spojených s údržbou vodojemů vychází z plánu preventivní údržby (přičemž akumulační nádrže a vodojemy, které jsou mimo provoz, do plánu čištění nebudou zahrnuty). Plán preventivní údržby vypracuje provozovatel dle </w:t>
            </w:r>
            <w:r w:rsidRPr="00236B61">
              <w:rPr>
                <w:noProof/>
              </w:rPr>
              <w:t xml:space="preserve">čl. </w:t>
            </w:r>
            <w:r>
              <w:rPr>
                <w:noProof/>
              </w:rPr>
              <w:t>VII</w:t>
            </w:r>
            <w:r w:rsidRPr="00236B61">
              <w:rPr>
                <w:noProof/>
              </w:rPr>
              <w:t xml:space="preserve">, bod </w:t>
            </w:r>
            <w:r>
              <w:rPr>
                <w:noProof/>
              </w:rPr>
              <w:t>23</w:t>
            </w:r>
            <w:r w:rsidRPr="00236B61">
              <w:t xml:space="preserve"> Smlouvy. </w:t>
            </w:r>
          </w:p>
          <w:p w14:paraId="6DAAC9F0" w14:textId="77777777" w:rsidR="00814F3D" w:rsidRPr="00236B61" w:rsidRDefault="00814F3D" w:rsidP="00A56DBD">
            <w:pPr>
              <w:pStyle w:val="Zkladntext"/>
            </w:pPr>
            <w:r w:rsidRPr="00236B61">
              <w:rPr>
                <w:noProof/>
              </w:rPr>
              <w:t xml:space="preserve">Pro účely sledování a vyhodnocení výkonového ukazatele obsahuje čl. </w:t>
            </w:r>
            <w:r>
              <w:rPr>
                <w:noProof/>
              </w:rPr>
              <w:t>VII</w:t>
            </w:r>
            <w:r w:rsidRPr="00236B61">
              <w:rPr>
                <w:noProof/>
              </w:rPr>
              <w:t xml:space="preserve">, bod </w:t>
            </w:r>
            <w:r>
              <w:rPr>
                <w:noProof/>
              </w:rPr>
              <w:t>22</w:t>
            </w:r>
            <w:r w:rsidRPr="00236B61">
              <w:rPr>
                <w:noProof/>
              </w:rPr>
              <w:t xml:space="preserve">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14:paraId="15FDDB13" w14:textId="77777777" w:rsidR="00814F3D" w:rsidRDefault="00814F3D" w:rsidP="00814F3D">
      <w:pPr>
        <w:rPr>
          <w:lang w:eastAsia="en-US"/>
        </w:rPr>
      </w:pPr>
    </w:p>
    <w:p w14:paraId="524CE3A1" w14:textId="77777777" w:rsidR="00814F3D" w:rsidRDefault="00814F3D" w:rsidP="00814F3D">
      <w:pPr>
        <w:rPr>
          <w:lang w:eastAsia="en-US"/>
        </w:rPr>
      </w:pPr>
    </w:p>
    <w:p w14:paraId="38A93BCD" w14:textId="2C9FF08F" w:rsidR="00491523" w:rsidRDefault="00491523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14:paraId="058ABD77" w14:textId="395803A1" w:rsidR="004F2A5E" w:rsidRPr="009B0D07" w:rsidRDefault="00FF3578" w:rsidP="004F2A5E">
      <w:pPr>
        <w:pStyle w:val="Nadpis2"/>
      </w:pPr>
      <w:bookmarkStart w:id="47" w:name="_Toc224544021"/>
      <w:bookmarkStart w:id="48" w:name="_Toc228684423"/>
      <w:bookmarkStart w:id="49" w:name="_Toc228796952"/>
      <w:bookmarkStart w:id="50" w:name="_Toc229290559"/>
      <w:bookmarkStart w:id="51" w:name="_Toc244070925"/>
      <w:bookmarkStart w:id="52" w:name="_Toc261968004"/>
      <w:bookmarkStart w:id="53" w:name="_Toc264303026"/>
      <w:bookmarkStart w:id="54" w:name="_Toc202435662"/>
      <w:r>
        <w:lastRenderedPageBreak/>
        <w:t>Preventivní k</w:t>
      </w:r>
      <w:r w:rsidR="004F2A5E" w:rsidRPr="009B0D07">
        <w:t>ontrola úniků na vodovodní síti</w:t>
      </w:r>
      <w:bookmarkEnd w:id="47"/>
      <w:bookmarkEnd w:id="48"/>
      <w:bookmarkEnd w:id="49"/>
      <w:bookmarkEnd w:id="50"/>
      <w:bookmarkEnd w:id="51"/>
      <w:bookmarkEnd w:id="52"/>
      <w:r w:rsidR="004F2A5E" w:rsidRPr="009B0D07">
        <w:t xml:space="preserve"> </w:t>
      </w:r>
      <w:r w:rsidR="004F2A5E">
        <w:t>(iPVz5, PVz5)</w:t>
      </w:r>
      <w:bookmarkEnd w:id="53"/>
      <w:bookmarkEnd w:id="54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97"/>
        <w:gridCol w:w="659"/>
        <w:gridCol w:w="6935"/>
      </w:tblGrid>
      <w:tr w:rsidR="004F2A5E" w:rsidRPr="00E27DFA" w14:paraId="56504CB0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202D" w14:textId="77777777"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Definice informativního ukazatele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1CB0" w14:textId="77777777" w:rsidR="004F2A5E" w:rsidRPr="00E27DFA" w:rsidRDefault="004F2A5E" w:rsidP="00502181">
            <w:pPr>
              <w:pStyle w:val="Zkladntext"/>
              <w:spacing w:after="120" w:line="240" w:lineRule="auto"/>
            </w:pPr>
            <w:r w:rsidRPr="00E27DFA">
              <w:t xml:space="preserve">Délka vodovodních řadů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>
              <w:rPr>
                <w:noProof/>
              </w:rPr>
              <w:t xml:space="preserve"> </w:t>
            </w:r>
            <w:r w:rsidRPr="00E27DFA">
              <w:t xml:space="preserve">s preventivní kontrolou úniků v poměru k celkové délce </w:t>
            </w:r>
            <w:r>
              <w:t xml:space="preserve">vodovodních řadů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a 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E27DFA">
              <w:t>, vyjádřeno v procentech.</w:t>
            </w:r>
          </w:p>
          <w:p w14:paraId="2DC76A93" w14:textId="77777777" w:rsidR="004F2A5E" w:rsidRPr="008B28DE" w:rsidRDefault="004F2A5E" w:rsidP="00502181">
            <w:pPr>
              <w:pStyle w:val="Zkladntext"/>
              <w:spacing w:after="120" w:line="240" w:lineRule="auto"/>
              <w:rPr>
                <w:i/>
              </w:rPr>
            </w:pPr>
            <w:r w:rsidRPr="008B28DE">
              <w:rPr>
                <w:i/>
              </w:rPr>
              <w:t>Ukazatel je sledován v rámci hodnoceného období. Hodnocené období je jeden rok.</w:t>
            </w:r>
          </w:p>
        </w:tc>
      </w:tr>
      <w:tr w:rsidR="004F2A5E" w:rsidRPr="00E27DFA" w14:paraId="26A74EC8" w14:textId="77777777" w:rsidTr="00DC7AF7">
        <w:trPr>
          <w:trHeight w:val="433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DA1F" w14:textId="439B87A7"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Výpočet dle</w:t>
            </w:r>
            <w:r w:rsidR="008B642E" w:rsidRPr="00236B61">
              <w:t> </w:t>
            </w:r>
            <w:r w:rsidRPr="008B28DE">
              <w:rPr>
                <w:b/>
                <w:noProof/>
              </w:rPr>
              <w:t>vzorce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BD78" w14:textId="3D10ABCC" w:rsidR="004F2A5E" w:rsidRPr="00E27DFA" w:rsidRDefault="004F2A5E" w:rsidP="00502181">
            <w:pPr>
              <w:pStyle w:val="Zkladntext"/>
              <w:tabs>
                <w:tab w:val="right" w:pos="7405"/>
              </w:tabs>
              <w:spacing w:after="120" w:line="240" w:lineRule="auto"/>
            </w:pPr>
            <w:r w:rsidRPr="00E27DFA">
              <w:t>iPVz5 = (pv12 / pv13) x 100</w:t>
            </w:r>
            <w:r w:rsidRPr="00CE74DC">
              <w:t xml:space="preserve"> [</w:t>
            </w:r>
            <w:r w:rsidRPr="00CE74DC">
              <w:rPr>
                <w:i/>
              </w:rPr>
              <w:t>%</w:t>
            </w:r>
            <w:r w:rsidRPr="00CE74DC">
              <w:t>]</w:t>
            </w:r>
          </w:p>
        </w:tc>
      </w:tr>
      <w:tr w:rsidR="004F2A5E" w:rsidRPr="00E27DFA" w14:paraId="08BD0183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0C3E" w14:textId="77777777"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Definice smluvního ukazatele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B290" w14:textId="77777777" w:rsidR="004F2A5E" w:rsidRPr="005619E7" w:rsidRDefault="004F2A5E" w:rsidP="00502181">
            <w:pPr>
              <w:pStyle w:val="Zkladntext"/>
              <w:spacing w:after="120" w:line="240" w:lineRule="auto"/>
            </w:pPr>
            <w:r w:rsidRPr="005619E7">
              <w:t>Rozdíl mezi požadovanou délkou vodovodních řadů</w:t>
            </w:r>
            <w:r>
              <w:t xml:space="preserve">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 a 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5619E7">
              <w:t>, kde má být provedena preventivní kontrola úniků (RH)</w:t>
            </w:r>
            <w:r>
              <w:t>,</w:t>
            </w:r>
            <w:r w:rsidRPr="005619E7">
              <w:t xml:space="preserve"> a skutečnou délkou vodovodních řadů</w:t>
            </w:r>
            <w:r>
              <w:t xml:space="preserve">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5619E7">
              <w:t>, kde byla preve</w:t>
            </w:r>
            <w:r>
              <w:t>ntivní kontrola úniků provedena, vyjádřeno v </w:t>
            </w:r>
            <w:r w:rsidRPr="005619E7">
              <w:t>kilometrech.</w:t>
            </w:r>
          </w:p>
          <w:p w14:paraId="2A1F2AE3" w14:textId="77777777" w:rsidR="004F2A5E" w:rsidRPr="009E7A0F" w:rsidRDefault="004F2A5E" w:rsidP="00502181">
            <w:pPr>
              <w:pStyle w:val="Zkladntext"/>
              <w:spacing w:after="120" w:line="240" w:lineRule="auto"/>
              <w:rPr>
                <w:i/>
              </w:rPr>
            </w:pPr>
            <w:r w:rsidRPr="009E7A0F">
              <w:rPr>
                <w:i/>
              </w:rPr>
              <w:t>Ukazatel je sledován v rámci hodnoceného období. Hodnocené období je jeden rok.</w:t>
            </w:r>
          </w:p>
        </w:tc>
      </w:tr>
      <w:tr w:rsidR="004F2A5E" w:rsidRPr="00E27DFA" w14:paraId="3FE109C9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B729" w14:textId="2B7B5069"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Výpočet dle</w:t>
            </w:r>
            <w:r w:rsidR="008B642E" w:rsidRPr="00236B61">
              <w:t> </w:t>
            </w:r>
            <w:r w:rsidRPr="008B28DE">
              <w:rPr>
                <w:b/>
                <w:noProof/>
              </w:rPr>
              <w:t>vzorce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7F0D" w14:textId="3B9DB025" w:rsidR="004F2A5E" w:rsidRPr="008B28DE" w:rsidRDefault="004F2A5E" w:rsidP="00502181">
            <w:pPr>
              <w:pStyle w:val="Zkladntext"/>
              <w:tabs>
                <w:tab w:val="right" w:pos="7405"/>
              </w:tabs>
              <w:spacing w:after="120" w:line="240" w:lineRule="auto"/>
              <w:rPr>
                <w:i/>
              </w:rPr>
            </w:pPr>
            <w:r w:rsidRPr="00CE74DC">
              <w:t xml:space="preserve">PVz5 = </w:t>
            </w:r>
            <w:proofErr w:type="gramStart"/>
            <w:r w:rsidRPr="00CE74DC">
              <w:t>RH - pv12</w:t>
            </w:r>
            <w:proofErr w:type="gramEnd"/>
            <w:r w:rsidRPr="008B28DE">
              <w:t xml:space="preserve"> [</w:t>
            </w:r>
            <w:r w:rsidRPr="00F144A4">
              <w:rPr>
                <w:i/>
              </w:rPr>
              <w:t>km</w:t>
            </w:r>
            <w:r w:rsidRPr="008B28DE">
              <w:t>]</w:t>
            </w:r>
          </w:p>
        </w:tc>
      </w:tr>
      <w:tr w:rsidR="004F2A5E" w:rsidRPr="00E27DFA" w14:paraId="11414669" w14:textId="77777777" w:rsidTr="004F2A5E">
        <w:trPr>
          <w:trHeight w:val="227"/>
        </w:trPr>
        <w:tc>
          <w:tcPr>
            <w:tcW w:w="1597" w:type="dxa"/>
            <w:vMerge w:val="restart"/>
          </w:tcPr>
          <w:p w14:paraId="37414BB9" w14:textId="77777777"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Proměnné</w:t>
            </w:r>
          </w:p>
        </w:tc>
        <w:tc>
          <w:tcPr>
            <w:tcW w:w="659" w:type="dxa"/>
          </w:tcPr>
          <w:p w14:paraId="5F02BAAB" w14:textId="77777777" w:rsidR="004F2A5E" w:rsidRPr="00E27DFA" w:rsidRDefault="004F2A5E" w:rsidP="00502181">
            <w:pPr>
              <w:pStyle w:val="Zkladntext"/>
              <w:spacing w:after="120" w:line="240" w:lineRule="auto"/>
            </w:pPr>
            <w:r w:rsidRPr="00E27DFA">
              <w:t>pv12</w:t>
            </w:r>
          </w:p>
        </w:tc>
        <w:tc>
          <w:tcPr>
            <w:tcW w:w="6935" w:type="dxa"/>
          </w:tcPr>
          <w:p w14:paraId="06C01062" w14:textId="77777777" w:rsidR="004F2A5E" w:rsidRPr="00E27DFA" w:rsidRDefault="004F2A5E" w:rsidP="00502181">
            <w:pPr>
              <w:pStyle w:val="Zkladntext"/>
              <w:tabs>
                <w:tab w:val="right" w:pos="6163"/>
              </w:tabs>
              <w:spacing w:after="120" w:line="240" w:lineRule="auto"/>
              <w:rPr>
                <w:rFonts w:cs="Arial"/>
                <w:i/>
                <w:noProof/>
                <w:sz w:val="22"/>
              </w:rPr>
            </w:pPr>
            <w:r w:rsidRPr="00E27DFA">
              <w:rPr>
                <w:noProof/>
              </w:rPr>
              <w:t>Délka vodovodních řadů 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 xml:space="preserve">k), kde byla provedena preventivní kontrola úniků, během jednoho roku </w:t>
            </w:r>
            <w:r w:rsidRPr="008B28DE">
              <w:t>[</w:t>
            </w:r>
            <w:r w:rsidRPr="00085A26">
              <w:rPr>
                <w:i/>
              </w:rPr>
              <w:t>km</w:t>
            </w:r>
            <w:r w:rsidRPr="008B28DE">
              <w:t>]</w:t>
            </w:r>
          </w:p>
        </w:tc>
      </w:tr>
      <w:tr w:rsidR="004F2A5E" w:rsidRPr="00E27DFA" w14:paraId="7AE25C74" w14:textId="77777777" w:rsidTr="004F2A5E">
        <w:trPr>
          <w:trHeight w:val="227"/>
        </w:trPr>
        <w:tc>
          <w:tcPr>
            <w:tcW w:w="1597" w:type="dxa"/>
            <w:vMerge/>
          </w:tcPr>
          <w:p w14:paraId="1036F693" w14:textId="77777777" w:rsidR="004F2A5E" w:rsidRPr="008B28DE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659" w:type="dxa"/>
          </w:tcPr>
          <w:p w14:paraId="279E235F" w14:textId="77777777" w:rsidR="004F2A5E" w:rsidRPr="00E27DFA" w:rsidRDefault="004F2A5E" w:rsidP="00502181">
            <w:pPr>
              <w:pStyle w:val="Zkladntext"/>
              <w:spacing w:after="120" w:line="240" w:lineRule="auto"/>
            </w:pPr>
            <w:r w:rsidRPr="00E27DFA">
              <w:t>pv13</w:t>
            </w:r>
          </w:p>
        </w:tc>
        <w:tc>
          <w:tcPr>
            <w:tcW w:w="6935" w:type="dxa"/>
          </w:tcPr>
          <w:p w14:paraId="78BFAF4D" w14:textId="77777777" w:rsidR="004F2A5E" w:rsidRPr="008B28DE" w:rsidRDefault="004F2A5E" w:rsidP="00502181">
            <w:pPr>
              <w:pStyle w:val="Zkladntext"/>
              <w:tabs>
                <w:tab w:val="right" w:pos="6148"/>
              </w:tabs>
              <w:spacing w:after="120" w:line="240" w:lineRule="auto"/>
            </w:pPr>
            <w:r w:rsidRPr="00E27DFA">
              <w:rPr>
                <w:noProof/>
              </w:rPr>
              <w:t>Celková délka vodovodních řadů 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k), k referenčnímu datu</w:t>
            </w:r>
            <w:r>
              <w:rPr>
                <w:i/>
              </w:rPr>
              <w:t xml:space="preserve"> </w:t>
            </w:r>
            <w:r w:rsidRPr="008B28DE">
              <w:t>[</w:t>
            </w:r>
            <w:r w:rsidRPr="00F144A4">
              <w:rPr>
                <w:i/>
              </w:rPr>
              <w:t>km</w:t>
            </w:r>
            <w:r>
              <w:t>]</w:t>
            </w:r>
          </w:p>
          <w:p w14:paraId="6CB51B39" w14:textId="77777777" w:rsidR="004F2A5E" w:rsidRPr="00E27DFA" w:rsidRDefault="004F2A5E" w:rsidP="00502181">
            <w:pPr>
              <w:pStyle w:val="Zkladntext"/>
              <w:spacing w:after="120" w:line="240" w:lineRule="auto"/>
              <w:rPr>
                <w:rFonts w:cs="Arial"/>
                <w:noProof/>
                <w:sz w:val="22"/>
              </w:rPr>
            </w:pPr>
            <w:r w:rsidRPr="00E27DFA">
              <w:t>Referenčním datem se rozumí poslední den kalendářního roku.</w:t>
            </w:r>
          </w:p>
        </w:tc>
      </w:tr>
      <w:tr w:rsidR="004F2A5E" w:rsidRPr="005D3766" w14:paraId="784DF5CE" w14:textId="77777777" w:rsidTr="004F2A5E">
        <w:trPr>
          <w:trHeight w:val="227"/>
        </w:trPr>
        <w:tc>
          <w:tcPr>
            <w:tcW w:w="1597" w:type="dxa"/>
          </w:tcPr>
          <w:p w14:paraId="5901CCFE" w14:textId="77777777" w:rsidR="004F2A5E" w:rsidRPr="005D3766" w:rsidRDefault="004F2A5E" w:rsidP="004F2A5E">
            <w:pPr>
              <w:pStyle w:val="Zkladntextvlevo"/>
              <w:rPr>
                <w:b/>
              </w:rPr>
            </w:pPr>
            <w:r w:rsidRPr="005D3766">
              <w:rPr>
                <w:b/>
              </w:rPr>
              <w:t>Kategorie</w:t>
            </w:r>
          </w:p>
        </w:tc>
        <w:tc>
          <w:tcPr>
            <w:tcW w:w="7594" w:type="dxa"/>
            <w:gridSpan w:val="2"/>
            <w:vAlign w:val="center"/>
          </w:tcPr>
          <w:p w14:paraId="35221A0B" w14:textId="77777777" w:rsidR="004F2A5E" w:rsidRPr="005D3766" w:rsidRDefault="004F2A5E" w:rsidP="00502181">
            <w:pPr>
              <w:pStyle w:val="Zkladntext"/>
              <w:spacing w:after="120" w:line="240" w:lineRule="auto"/>
            </w:pPr>
            <w:r w:rsidRPr="005D3766">
              <w:t>Kvalita základní preventivní údržby</w:t>
            </w:r>
          </w:p>
        </w:tc>
      </w:tr>
      <w:tr w:rsidR="004F2A5E" w:rsidRPr="00E27DFA" w14:paraId="5ED2BF99" w14:textId="77777777" w:rsidTr="00455FED">
        <w:trPr>
          <w:trHeight w:val="2940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C98F" w14:textId="77777777" w:rsidR="004F2A5E" w:rsidRPr="005D3766" w:rsidRDefault="004F2A5E" w:rsidP="004F2A5E">
            <w:pPr>
              <w:pStyle w:val="Zkladntextvlevo"/>
              <w:rPr>
                <w:b/>
              </w:rPr>
            </w:pPr>
            <w:r w:rsidRPr="005D3766">
              <w:rPr>
                <w:b/>
              </w:rPr>
              <w:t>Referenční hodnota (RH)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76C9" w14:textId="4A821805" w:rsidR="006026F2" w:rsidRDefault="006026F2" w:rsidP="00502181">
            <w:pPr>
              <w:pStyle w:val="Zkladntext"/>
              <w:spacing w:after="120" w:line="240" w:lineRule="auto"/>
              <w:rPr>
                <w:noProof/>
              </w:rPr>
            </w:pPr>
            <w:r>
              <w:t xml:space="preserve">RH je pro dané hodnocené období </w:t>
            </w:r>
            <w:r w:rsidRPr="00A61D42">
              <w:t xml:space="preserve">rovna </w:t>
            </w:r>
            <w:proofErr w:type="gramStart"/>
            <w:r w:rsidRPr="00A61D42">
              <w:rPr>
                <w:b/>
              </w:rPr>
              <w:t>…….</w:t>
            </w:r>
            <w:proofErr w:type="gramEnd"/>
            <w:r w:rsidRPr="00A61D42">
              <w:rPr>
                <w:b/>
              </w:rPr>
              <w:t>.%</w:t>
            </w:r>
            <w:r w:rsidRPr="00A61D42">
              <w:t xml:space="preserve"> z</w:t>
            </w:r>
            <w:r>
              <w:t xml:space="preserve"> pv13 </w:t>
            </w:r>
            <w:r>
              <w:rPr>
                <w:noProof/>
              </w:rPr>
              <w:t xml:space="preserve">uvedené </w:t>
            </w:r>
            <w:r w:rsidRPr="004707D0">
              <w:rPr>
                <w:noProof/>
              </w:rPr>
              <w:t>v roční zprávě o provozování za poslední hodnocené období (tj. předcházející rok</w:t>
            </w:r>
            <w:r>
              <w:rPr>
                <w:noProof/>
              </w:rPr>
              <w:t>) vyjádřeno v kilometrech.</w:t>
            </w:r>
            <w:r>
              <w:rPr>
                <w:rFonts w:cs="Arial"/>
                <w:szCs w:val="22"/>
              </w:rPr>
              <w:t xml:space="preserve"> Pro 1. rok provozování je pv13 stanoveno </w:t>
            </w:r>
            <w:r w:rsidR="004124E0">
              <w:rPr>
                <w:rFonts w:cs="Arial"/>
                <w:szCs w:val="22"/>
              </w:rPr>
              <w:t>Vlastníkem</w:t>
            </w:r>
            <w:r>
              <w:rPr>
                <w:rFonts w:cs="Arial"/>
                <w:szCs w:val="22"/>
              </w:rPr>
              <w:t>.</w:t>
            </w:r>
          </w:p>
          <w:p w14:paraId="788BCFE3" w14:textId="78083364" w:rsidR="006026F2" w:rsidRPr="00B05C74" w:rsidRDefault="006026F2" w:rsidP="00502181">
            <w:pPr>
              <w:pStyle w:val="Zkladntext"/>
              <w:spacing w:after="120" w:line="240" w:lineRule="auto"/>
            </w:pPr>
            <w:r>
              <w:t xml:space="preserve">Pro </w:t>
            </w:r>
            <w:r w:rsidR="004124E0">
              <w:t xml:space="preserve">1. </w:t>
            </w:r>
            <w:r>
              <w:t xml:space="preserve">rok provozování je </w:t>
            </w:r>
            <w:r w:rsidRPr="004707D0">
              <w:t xml:space="preserve">hodnota pv13 stanovena </w:t>
            </w:r>
            <w:r w:rsidRPr="00B05C74">
              <w:t>z</w:t>
            </w:r>
            <w:r w:rsidR="004707D0" w:rsidRPr="00B05C74">
              <w:t> </w:t>
            </w:r>
            <w:r w:rsidR="004124E0" w:rsidRPr="00B05C74">
              <w:t>VÚME</w:t>
            </w:r>
            <w:r w:rsidR="004707D0" w:rsidRPr="00B05C74">
              <w:t xml:space="preserve"> 202</w:t>
            </w:r>
            <w:r w:rsidR="006E2163" w:rsidRPr="00B05C74">
              <w:t>4</w:t>
            </w:r>
            <w:r w:rsidRPr="00B05C74">
              <w:t xml:space="preserve">: </w:t>
            </w:r>
          </w:p>
          <w:p w14:paraId="26B3339F" w14:textId="5A827148" w:rsidR="006026F2" w:rsidRPr="006026F2" w:rsidRDefault="006026F2" w:rsidP="00502181">
            <w:pPr>
              <w:ind w:left="720" w:hanging="720"/>
              <w:jc w:val="both"/>
              <w:rPr>
                <w:rFonts w:cs="Arial"/>
                <w:iCs/>
                <w:color w:val="FF0000"/>
                <w:szCs w:val="22"/>
              </w:rPr>
            </w:pPr>
            <w:r w:rsidRPr="00B05C74">
              <w:rPr>
                <w:rFonts w:cs="Arial"/>
                <w:i/>
                <w:szCs w:val="22"/>
              </w:rPr>
              <w:t xml:space="preserve">pv13 = </w:t>
            </w:r>
            <w:r w:rsidR="00DC7AF7" w:rsidRPr="00B05C74">
              <w:rPr>
                <w:rFonts w:cs="Arial"/>
                <w:i/>
                <w:szCs w:val="22"/>
              </w:rPr>
              <w:t>15</w:t>
            </w:r>
            <w:r w:rsidR="006E2163" w:rsidRPr="00B05C74">
              <w:rPr>
                <w:rFonts w:cs="Arial"/>
                <w:i/>
                <w:szCs w:val="22"/>
              </w:rPr>
              <w:t>1,244</w:t>
            </w:r>
            <w:r w:rsidR="003E3ECB" w:rsidRPr="00B05C74">
              <w:rPr>
                <w:rFonts w:cs="Arial"/>
                <w:i/>
                <w:szCs w:val="22"/>
              </w:rPr>
              <w:t xml:space="preserve"> </w:t>
            </w:r>
            <w:r w:rsidR="003E3ECB" w:rsidRPr="00B05C74">
              <w:rPr>
                <w:i/>
              </w:rPr>
              <w:t>[</w:t>
            </w:r>
            <w:r w:rsidRPr="00B05C74">
              <w:rPr>
                <w:i/>
              </w:rPr>
              <w:t>km]</w:t>
            </w:r>
            <w:r w:rsidRPr="00E22C19">
              <w:rPr>
                <w:rFonts w:cs="Arial"/>
                <w:i/>
                <w:szCs w:val="22"/>
              </w:rPr>
              <w:t xml:space="preserve"> </w:t>
            </w:r>
          </w:p>
          <w:p w14:paraId="43D033DA" w14:textId="77777777" w:rsidR="006026F2" w:rsidRDefault="006026F2" w:rsidP="00502181">
            <w:pPr>
              <w:ind w:left="720" w:hanging="720"/>
              <w:jc w:val="both"/>
              <w:rPr>
                <w:rFonts w:cs="Arial"/>
                <w:b/>
                <w:szCs w:val="22"/>
              </w:rPr>
            </w:pPr>
            <w:r w:rsidRPr="00A64FFE">
              <w:rPr>
                <w:rFonts w:cs="Arial"/>
                <w:b/>
                <w:szCs w:val="22"/>
              </w:rPr>
              <w:t xml:space="preserve">Referenční hodnota (RH) </w:t>
            </w:r>
            <w:r w:rsidRPr="00A61D42">
              <w:rPr>
                <w:rFonts w:cs="Arial"/>
                <w:b/>
                <w:szCs w:val="22"/>
              </w:rPr>
              <w:t xml:space="preserve">= </w:t>
            </w:r>
            <w:commentRangeStart w:id="55"/>
            <w:r w:rsidRPr="00DC7AF7">
              <w:rPr>
                <w:rFonts w:cs="Arial"/>
                <w:b/>
                <w:szCs w:val="22"/>
                <w:highlight w:val="yellow"/>
              </w:rPr>
              <w:t>………… [km]</w:t>
            </w:r>
            <w:commentRangeEnd w:id="55"/>
            <w:r w:rsidR="00DC7AF7">
              <w:rPr>
                <w:rStyle w:val="Odkaznakoment"/>
              </w:rPr>
              <w:commentReference w:id="55"/>
            </w:r>
          </w:p>
          <w:p w14:paraId="499B1DCB" w14:textId="49EA4ADC" w:rsidR="004F2A5E" w:rsidRPr="00C407B5" w:rsidRDefault="006026F2" w:rsidP="00502181">
            <w:pPr>
              <w:pStyle w:val="Zkladntext"/>
              <w:spacing w:after="120" w:line="240" w:lineRule="auto"/>
            </w:pPr>
            <w:r>
              <w:t>Následně je RH každoročně automaticky aktualizována dle uvedeného postupu výše na základě výsledků z předcházejících hodnocených období. Aktualizovaná RH na</w:t>
            </w:r>
            <w:r w:rsidR="003E3ECB" w:rsidRPr="00236B61">
              <w:t> </w:t>
            </w:r>
            <w:r>
              <w:t>následující hodnocené období je uvedena v roční zprávě o provozování společně s výsledky hodnocení výkonového ukazatele.</w:t>
            </w:r>
          </w:p>
        </w:tc>
      </w:tr>
      <w:tr w:rsidR="004F2A5E" w:rsidRPr="00E27DFA" w14:paraId="664B1895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3C07" w14:textId="77777777"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Stanovení pokutových bodů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C484" w14:textId="77777777" w:rsidR="004F2A5E" w:rsidRPr="005619E7" w:rsidRDefault="004F2A5E" w:rsidP="00502181">
            <w:pPr>
              <w:pStyle w:val="Zkladntext"/>
              <w:spacing w:line="240" w:lineRule="auto"/>
            </w:pPr>
            <w:r w:rsidRPr="005619E7">
              <w:t>Počet bodů za rok = PVz5 x V</w:t>
            </w:r>
            <w:r w:rsidRPr="00A845FF">
              <w:rPr>
                <w:vertAlign w:val="subscript"/>
              </w:rPr>
              <w:t>5</w:t>
            </w:r>
            <w:r>
              <w:t xml:space="preserve"> </w:t>
            </w:r>
          </w:p>
          <w:p w14:paraId="1BB3CBFB" w14:textId="73DBD1DE" w:rsidR="004F2A5E" w:rsidRPr="005619E7" w:rsidRDefault="004F2A5E" w:rsidP="00502181">
            <w:pPr>
              <w:pStyle w:val="Zkladntext"/>
              <w:spacing w:line="240" w:lineRule="auto"/>
            </w:pPr>
            <w:r w:rsidRPr="005619E7">
              <w:t>kde V</w:t>
            </w:r>
            <w:r w:rsidRPr="00A845FF">
              <w:rPr>
                <w:vertAlign w:val="subscript"/>
              </w:rPr>
              <w:t>5</w:t>
            </w:r>
            <w:r w:rsidRPr="005619E7">
              <w:t xml:space="preserve"> je počet bodů </w:t>
            </w:r>
            <w:r>
              <w:t>z</w:t>
            </w:r>
            <w:r w:rsidRPr="005619E7">
              <w:t>a kilometr sítě</w:t>
            </w:r>
            <w:r>
              <w:t xml:space="preserve"> pod </w:t>
            </w:r>
            <w:r w:rsidR="003E3ECB">
              <w:t>RH</w:t>
            </w:r>
            <w:r w:rsidRPr="005619E7">
              <w:t>, ve výši 1.</w:t>
            </w:r>
          </w:p>
          <w:p w14:paraId="5BA50F5C" w14:textId="530F379F" w:rsidR="004F2A5E" w:rsidRPr="005619E7" w:rsidRDefault="004F2A5E" w:rsidP="00502181">
            <w:pPr>
              <w:pStyle w:val="Zkladntext"/>
              <w:spacing w:line="240" w:lineRule="auto"/>
            </w:pPr>
            <w:r w:rsidRPr="005619E7">
              <w:t xml:space="preserve">(Pokud je </w:t>
            </w:r>
            <w:r w:rsidR="003E3ECB">
              <w:t>RH</w:t>
            </w:r>
            <w:r w:rsidRPr="005619E7">
              <w:t xml:space="preserve"> menší než skutečná délka </w:t>
            </w:r>
            <w:r>
              <w:t>vodovodních řadů</w:t>
            </w:r>
            <w:r w:rsidRPr="005619E7">
              <w:t xml:space="preserve"> s preventivní kontrolou </w:t>
            </w:r>
            <w:r>
              <w:t>(pv12)</w:t>
            </w:r>
            <w:r w:rsidRPr="005619E7">
              <w:t xml:space="preserve"> v kilometrech, </w:t>
            </w:r>
            <w:r>
              <w:t>výkonový ukazatel je splněn, nedochází k odečtu bodů.</w:t>
            </w:r>
            <w:r w:rsidRPr="005619E7">
              <w:t>)</w:t>
            </w:r>
          </w:p>
        </w:tc>
      </w:tr>
      <w:tr w:rsidR="004F2A5E" w:rsidRPr="00E27DFA" w14:paraId="5D5D9E84" w14:textId="77777777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F600" w14:textId="77777777" w:rsidR="004F2A5E" w:rsidRPr="008B28DE" w:rsidRDefault="004F2A5E" w:rsidP="004F2A5E">
            <w:pPr>
              <w:pStyle w:val="Zkladntextvlevo"/>
              <w:rPr>
                <w:b/>
                <w:highlight w:val="yellow"/>
              </w:rPr>
            </w:pPr>
            <w:r w:rsidRPr="008B28DE">
              <w:rPr>
                <w:b/>
              </w:rPr>
              <w:t>Poznámka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5117" w14:textId="410E095C" w:rsidR="004F2A5E" w:rsidRPr="00E27DFA" w:rsidRDefault="004F2A5E" w:rsidP="00502181">
            <w:pPr>
              <w:pStyle w:val="Zkladntext"/>
              <w:spacing w:line="240" w:lineRule="auto"/>
            </w:pPr>
            <w:r w:rsidRPr="00E27DFA">
              <w:t xml:space="preserve">Stanovení pokutových bodů sleduje rozdíl mezi </w:t>
            </w:r>
            <w:r>
              <w:t>délkou</w:t>
            </w:r>
            <w:r w:rsidRPr="00E27DFA">
              <w:t xml:space="preserve"> </w:t>
            </w:r>
            <w:r>
              <w:t>vodovodních řadů</w:t>
            </w:r>
            <w:r w:rsidRPr="00E27DFA">
              <w:t xml:space="preserve"> </w:t>
            </w:r>
            <w:r>
              <w:t>(bez</w:t>
            </w:r>
            <w:r w:rsidR="003E3ECB" w:rsidRPr="00236B61">
              <w:t> </w:t>
            </w:r>
            <w:r>
              <w:t xml:space="preserve">přivaděčů a přípojek) </w:t>
            </w:r>
            <w:r w:rsidRPr="00E27DFA">
              <w:t xml:space="preserve">s provedenou preventivní kontrolou úniků a referenční hodnotou. </w:t>
            </w:r>
          </w:p>
          <w:p w14:paraId="627FB931" w14:textId="77777777" w:rsidR="004F2A5E" w:rsidRDefault="004F2A5E" w:rsidP="00502181">
            <w:pPr>
              <w:pStyle w:val="Zkladntext"/>
              <w:spacing w:line="240" w:lineRule="auto"/>
            </w:pPr>
            <w:r w:rsidRPr="00E27DFA">
              <w:t xml:space="preserve">Preventivní kontrolou úniků na </w:t>
            </w:r>
            <w:r>
              <w:t>vodovodních řadech</w:t>
            </w:r>
            <w:r w:rsidRPr="00E27DFA">
              <w:t xml:space="preserve"> se rozumí kontrola aktivním záznamovým zařízením</w:t>
            </w:r>
            <w:r>
              <w:t>, je potřeba mít dokladované záznamy o </w:t>
            </w:r>
            <w:r w:rsidRPr="00E27DFA">
              <w:t>provedení této kontroly.</w:t>
            </w:r>
          </w:p>
          <w:p w14:paraId="58F084D6" w14:textId="77777777" w:rsidR="004F2A5E" w:rsidRDefault="004F2A5E" w:rsidP="00502181">
            <w:pPr>
              <w:pStyle w:val="Zkladntext"/>
              <w:spacing w:line="240" w:lineRule="auto"/>
            </w:pPr>
            <w:r>
              <w:t>Délka vodovodních řadů je vždy počítána bez délky přivaděčů a vodovodních přípojek.</w:t>
            </w:r>
          </w:p>
          <w:p w14:paraId="0790E995" w14:textId="4502FA0E" w:rsidR="004F2A5E" w:rsidRPr="00E27DFA" w:rsidRDefault="004F2A5E" w:rsidP="00455FED">
            <w:pPr>
              <w:pStyle w:val="Zkladntext"/>
              <w:spacing w:line="240" w:lineRule="auto"/>
              <w:jc w:val="left"/>
            </w:pPr>
            <w:r w:rsidRPr="00E22C19">
              <w:t xml:space="preserve">Provozovatel dle čl. </w:t>
            </w:r>
            <w:r w:rsidRPr="00E22C19">
              <w:rPr>
                <w:noProof/>
              </w:rPr>
              <w:t>VII, bod 23</w:t>
            </w:r>
            <w:r w:rsidR="003E3ECB">
              <w:rPr>
                <w:noProof/>
              </w:rPr>
              <w:t>.</w:t>
            </w:r>
            <w:r w:rsidRPr="00E22C19">
              <w:t xml:space="preserve"> Smlouvy vypracuje plán preventivní kontroly úniků na</w:t>
            </w:r>
            <w:r w:rsidR="003E3ECB" w:rsidRPr="00236B61">
              <w:t> </w:t>
            </w:r>
            <w:r w:rsidRPr="00E22C19">
              <w:t>vodovodních řadech.</w:t>
            </w:r>
            <w:ins w:id="56" w:author="Frýbová Eva" w:date="2025-03-05T10:59:00Z" w16du:dateUtc="2025-03-05T09:59:00Z">
              <w:r w:rsidR="006E2163">
                <w:t xml:space="preserve"> </w:t>
              </w:r>
            </w:ins>
            <w:r w:rsidRPr="00E22C19">
              <w:rPr>
                <w:noProof/>
              </w:rPr>
              <w:t>Pro účely sledování a vyhodnocení výkonového ukazatele obsahuje čl. VII, bod 22</w:t>
            </w:r>
            <w:r w:rsidR="002E4EA3">
              <w:rPr>
                <w:noProof/>
              </w:rPr>
              <w:t>.</w:t>
            </w:r>
            <w:r w:rsidRPr="00E22C19">
              <w:rPr>
                <w:noProof/>
              </w:rPr>
              <w:t xml:space="preserve">  Smlouvy podrobnější pravidla pro zpracování a vedení evidence nezbytné pro</w:t>
            </w:r>
            <w:r w:rsidR="003E3ECB" w:rsidRPr="00236B61">
              <w:t> </w:t>
            </w:r>
            <w:r w:rsidRPr="00E22C19">
              <w:rPr>
                <w:noProof/>
              </w:rPr>
              <w:t>vyhodnocení výkonového ukazatele</w:t>
            </w:r>
            <w:r w:rsidR="00455FED">
              <w:rPr>
                <w:noProof/>
              </w:rPr>
              <w:t>.</w:t>
            </w:r>
          </w:p>
        </w:tc>
      </w:tr>
    </w:tbl>
    <w:p w14:paraId="6B97204B" w14:textId="77777777" w:rsidR="00201FB8" w:rsidRDefault="00201FB8" w:rsidP="004F2A5E"/>
    <w:p w14:paraId="7390CC94" w14:textId="1FF334F1" w:rsidR="00AB05BE" w:rsidRPr="00197B2F" w:rsidRDefault="00AB05BE" w:rsidP="00E74A9F">
      <w:pPr>
        <w:pStyle w:val="Nadpis2"/>
        <w:ind w:left="567" w:hanging="567"/>
        <w:rPr>
          <w:color w:val="auto"/>
        </w:rPr>
      </w:pPr>
      <w:bookmarkStart w:id="57" w:name="_Toc224544029"/>
      <w:bookmarkStart w:id="58" w:name="_Toc224544030"/>
      <w:bookmarkStart w:id="59" w:name="_Toc228684432"/>
      <w:bookmarkStart w:id="60" w:name="_Toc228796960"/>
      <w:bookmarkStart w:id="61" w:name="_Toc229290567"/>
      <w:bookmarkStart w:id="62" w:name="_Toc244070933"/>
      <w:bookmarkStart w:id="63" w:name="_Toc261968015"/>
      <w:bookmarkStart w:id="64" w:name="_Toc264303035"/>
      <w:bookmarkStart w:id="65" w:name="_Toc202435663"/>
      <w:bookmarkEnd w:id="57"/>
      <w:r w:rsidRPr="00E74A9F">
        <w:lastRenderedPageBreak/>
        <w:t xml:space="preserve">Preventivní údržba </w:t>
      </w:r>
      <w:r w:rsidRPr="00197B2F">
        <w:rPr>
          <w:color w:val="auto"/>
        </w:rPr>
        <w:t>významných zařízení</w:t>
      </w:r>
      <w:bookmarkEnd w:id="58"/>
      <w:bookmarkEnd w:id="59"/>
      <w:bookmarkEnd w:id="60"/>
      <w:bookmarkEnd w:id="61"/>
      <w:bookmarkEnd w:id="62"/>
      <w:bookmarkEnd w:id="63"/>
      <w:r w:rsidRPr="00197B2F">
        <w:rPr>
          <w:color w:val="auto"/>
        </w:rPr>
        <w:t xml:space="preserve"> (iPOVz1, POVz1)</w:t>
      </w:r>
      <w:bookmarkEnd w:id="64"/>
      <w:bookmarkEnd w:id="65"/>
    </w:p>
    <w:tbl>
      <w:tblPr>
        <w:tblW w:w="969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986"/>
        <w:gridCol w:w="7118"/>
      </w:tblGrid>
      <w:tr w:rsidR="00197B2F" w:rsidRPr="00197B2F" w14:paraId="728104F2" w14:textId="77777777" w:rsidTr="00ED14E9">
        <w:trPr>
          <w:trHeight w:val="227"/>
        </w:trPr>
        <w:tc>
          <w:tcPr>
            <w:tcW w:w="1587" w:type="dxa"/>
          </w:tcPr>
          <w:p w14:paraId="15054CBE" w14:textId="77777777" w:rsidR="00AB05BE" w:rsidRPr="00197B2F" w:rsidRDefault="00AB05BE" w:rsidP="00AB05BE">
            <w:pPr>
              <w:pStyle w:val="Zkladntextvlevo"/>
              <w:rPr>
                <w:b/>
                <w:noProof/>
              </w:rPr>
            </w:pPr>
            <w:r w:rsidRPr="00197B2F">
              <w:rPr>
                <w:b/>
                <w:noProof/>
              </w:rPr>
              <w:t>Definice informativního ukazatele</w:t>
            </w:r>
          </w:p>
        </w:tc>
        <w:tc>
          <w:tcPr>
            <w:tcW w:w="8104" w:type="dxa"/>
            <w:gridSpan w:val="2"/>
          </w:tcPr>
          <w:p w14:paraId="075DDBFC" w14:textId="6CD76955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 xml:space="preserve">Počet provedených úkonů preventivní údržby na významných zařízeních </w:t>
            </w:r>
            <w:r w:rsidRPr="00197B2F">
              <w:br/>
              <w:t>v poměru k celkovému počtu úkonů</w:t>
            </w:r>
            <w:r w:rsidRPr="00197B2F" w:rsidDel="001A75DB">
              <w:t xml:space="preserve"> </w:t>
            </w:r>
            <w:r w:rsidRPr="00197B2F">
              <w:t>požadovaných plánem preventivní údržby na</w:t>
            </w:r>
            <w:r w:rsidR="00007333" w:rsidRPr="00197B2F">
              <w:t> </w:t>
            </w:r>
            <w:r w:rsidRPr="00197B2F">
              <w:t>významných zařízeních, vyjádřeno v procentech.</w:t>
            </w:r>
          </w:p>
          <w:p w14:paraId="36CD068C" w14:textId="77777777" w:rsidR="00AB05BE" w:rsidRPr="00197B2F" w:rsidRDefault="00AB05BE" w:rsidP="00502181">
            <w:pPr>
              <w:pStyle w:val="Zkladntext"/>
              <w:spacing w:line="240" w:lineRule="auto"/>
              <w:rPr>
                <w:rFonts w:cs="Arial"/>
                <w:i/>
              </w:rPr>
            </w:pPr>
            <w:r w:rsidRPr="00197B2F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197B2F" w:rsidRPr="00197B2F" w14:paraId="5D48872E" w14:textId="77777777" w:rsidTr="00ED14E9">
        <w:trPr>
          <w:trHeight w:val="227"/>
        </w:trPr>
        <w:tc>
          <w:tcPr>
            <w:tcW w:w="1587" w:type="dxa"/>
          </w:tcPr>
          <w:p w14:paraId="5AA79AD1" w14:textId="21D1DD09" w:rsidR="00AB05BE" w:rsidRPr="00197B2F" w:rsidRDefault="00AB05BE" w:rsidP="00AB05BE">
            <w:pPr>
              <w:pStyle w:val="Zkladntextvlevo"/>
              <w:rPr>
                <w:b/>
                <w:noProof/>
              </w:rPr>
            </w:pPr>
            <w:r w:rsidRPr="00197B2F">
              <w:rPr>
                <w:b/>
                <w:noProof/>
              </w:rPr>
              <w:t>Výpočet dle</w:t>
            </w:r>
            <w:r w:rsidR="00007333" w:rsidRPr="00197B2F">
              <w:t> </w:t>
            </w:r>
            <w:r w:rsidRPr="00197B2F">
              <w:rPr>
                <w:b/>
                <w:noProof/>
              </w:rPr>
              <w:t>vzorce</w:t>
            </w:r>
          </w:p>
        </w:tc>
        <w:tc>
          <w:tcPr>
            <w:tcW w:w="8104" w:type="dxa"/>
            <w:gridSpan w:val="2"/>
          </w:tcPr>
          <w:p w14:paraId="6AEB3B22" w14:textId="1A935934" w:rsidR="00AB05BE" w:rsidRPr="00197B2F" w:rsidRDefault="00AB05BE" w:rsidP="00502181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  <w:rPr>
                <w:rFonts w:cs="Arial"/>
              </w:rPr>
            </w:pPr>
            <w:r w:rsidRPr="00197B2F">
              <w:t>iPOVz1 = (pov1 / pov2) x 100 [</w:t>
            </w:r>
            <w:r w:rsidRPr="00197B2F">
              <w:rPr>
                <w:i/>
              </w:rPr>
              <w:t>%</w:t>
            </w:r>
            <w:r w:rsidRPr="00197B2F">
              <w:t>]</w:t>
            </w:r>
          </w:p>
        </w:tc>
      </w:tr>
      <w:tr w:rsidR="00197B2F" w:rsidRPr="00197B2F" w14:paraId="65498730" w14:textId="77777777" w:rsidTr="00ED14E9">
        <w:trPr>
          <w:trHeight w:val="227"/>
        </w:trPr>
        <w:tc>
          <w:tcPr>
            <w:tcW w:w="1587" w:type="dxa"/>
          </w:tcPr>
          <w:p w14:paraId="4276C50E" w14:textId="77777777" w:rsidR="00AB05BE" w:rsidRPr="00197B2F" w:rsidRDefault="00AB05BE" w:rsidP="00AB05BE">
            <w:pPr>
              <w:pStyle w:val="Zkladntextvlevo"/>
              <w:rPr>
                <w:b/>
                <w:noProof/>
              </w:rPr>
            </w:pPr>
            <w:r w:rsidRPr="00197B2F">
              <w:rPr>
                <w:b/>
                <w:noProof/>
              </w:rPr>
              <w:t>Definice smluvního ukazatele</w:t>
            </w:r>
          </w:p>
        </w:tc>
        <w:tc>
          <w:tcPr>
            <w:tcW w:w="8104" w:type="dxa"/>
            <w:gridSpan w:val="2"/>
          </w:tcPr>
          <w:p w14:paraId="61727FA7" w14:textId="1A8C6C5B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>Rozdíl mezi celkovým počtem úkonů požadovaných plánem preventivní údržby na</w:t>
            </w:r>
            <w:r w:rsidR="00007333" w:rsidRPr="00197B2F">
              <w:t> </w:t>
            </w:r>
            <w:r w:rsidRPr="00197B2F">
              <w:t>významných zařízeních a počtem provedených úkonů preventivní údržby na</w:t>
            </w:r>
            <w:r w:rsidR="00007333" w:rsidRPr="00197B2F">
              <w:t> </w:t>
            </w:r>
            <w:r w:rsidRPr="00197B2F">
              <w:t>významných zařízeních.</w:t>
            </w:r>
          </w:p>
          <w:p w14:paraId="00981425" w14:textId="77777777" w:rsidR="00AB05BE" w:rsidRPr="00197B2F" w:rsidRDefault="00AB05BE" w:rsidP="00502181">
            <w:pPr>
              <w:pStyle w:val="Zkladntext"/>
              <w:spacing w:line="240" w:lineRule="auto"/>
              <w:rPr>
                <w:i/>
                <w:noProof/>
              </w:rPr>
            </w:pPr>
            <w:r w:rsidRPr="00197B2F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197B2F" w:rsidRPr="00197B2F" w14:paraId="684B09F5" w14:textId="77777777" w:rsidTr="00ED14E9">
        <w:trPr>
          <w:trHeight w:val="227"/>
        </w:trPr>
        <w:tc>
          <w:tcPr>
            <w:tcW w:w="1587" w:type="dxa"/>
          </w:tcPr>
          <w:p w14:paraId="50D41BAC" w14:textId="422E5097" w:rsidR="00AB05BE" w:rsidRPr="00197B2F" w:rsidRDefault="00AB05BE" w:rsidP="00AB05BE">
            <w:pPr>
              <w:pStyle w:val="Zkladntextvlevo"/>
              <w:rPr>
                <w:b/>
              </w:rPr>
            </w:pPr>
            <w:r w:rsidRPr="00197B2F">
              <w:rPr>
                <w:b/>
              </w:rPr>
              <w:t>Výpočet dle</w:t>
            </w:r>
            <w:r w:rsidR="00007333" w:rsidRPr="00197B2F">
              <w:t> </w:t>
            </w:r>
            <w:r w:rsidRPr="00197B2F">
              <w:rPr>
                <w:b/>
              </w:rPr>
              <w:t>vzorce</w:t>
            </w:r>
            <w:r w:rsidRPr="00197B2F">
              <w:rPr>
                <w:rStyle w:val="Znakapoznpodarou"/>
                <w:rFonts w:ascii="Palatino Linotype" w:hAnsi="Palatino Linotype"/>
                <w:b/>
              </w:rPr>
              <w:footnoteReference w:id="2"/>
            </w:r>
          </w:p>
        </w:tc>
        <w:tc>
          <w:tcPr>
            <w:tcW w:w="8104" w:type="dxa"/>
            <w:gridSpan w:val="2"/>
          </w:tcPr>
          <w:p w14:paraId="7436759D" w14:textId="05D6927E" w:rsidR="00AB05BE" w:rsidRPr="00197B2F" w:rsidRDefault="00AB05BE" w:rsidP="00502181">
            <w:pPr>
              <w:pStyle w:val="Zkladntext"/>
              <w:tabs>
                <w:tab w:val="clear" w:pos="8930"/>
                <w:tab w:val="right" w:pos="7457"/>
              </w:tabs>
              <w:spacing w:line="240" w:lineRule="auto"/>
            </w:pPr>
            <w:r w:rsidRPr="00197B2F">
              <w:t xml:space="preserve">POVz1 = </w:t>
            </w:r>
            <w:proofErr w:type="gramStart"/>
            <w:r w:rsidRPr="00197B2F">
              <w:t>pov2 - pov1</w:t>
            </w:r>
            <w:proofErr w:type="gramEnd"/>
            <w:r w:rsidRPr="00197B2F">
              <w:t xml:space="preserve"> [</w:t>
            </w:r>
            <w:r w:rsidRPr="00197B2F">
              <w:rPr>
                <w:i/>
              </w:rPr>
              <w:t>počet</w:t>
            </w:r>
            <w:r w:rsidRPr="00197B2F">
              <w:t>]</w:t>
            </w:r>
          </w:p>
        </w:tc>
      </w:tr>
      <w:tr w:rsidR="00197B2F" w:rsidRPr="00197B2F" w14:paraId="73128D63" w14:textId="77777777" w:rsidTr="00ED14E9">
        <w:trPr>
          <w:trHeight w:val="227"/>
        </w:trPr>
        <w:tc>
          <w:tcPr>
            <w:tcW w:w="1587" w:type="dxa"/>
            <w:vMerge w:val="restart"/>
          </w:tcPr>
          <w:p w14:paraId="21C9FB02" w14:textId="77777777" w:rsidR="00AB05BE" w:rsidRPr="00197B2F" w:rsidRDefault="00AB05BE" w:rsidP="00AB05BE">
            <w:pPr>
              <w:pStyle w:val="Zkladntextvlevo"/>
              <w:rPr>
                <w:b/>
              </w:rPr>
            </w:pPr>
            <w:r w:rsidRPr="00197B2F">
              <w:rPr>
                <w:b/>
              </w:rPr>
              <w:t>Proměnné</w:t>
            </w:r>
          </w:p>
        </w:tc>
        <w:tc>
          <w:tcPr>
            <w:tcW w:w="986" w:type="dxa"/>
          </w:tcPr>
          <w:p w14:paraId="5CAF50FE" w14:textId="77777777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>pov1</w:t>
            </w:r>
          </w:p>
        </w:tc>
        <w:tc>
          <w:tcPr>
            <w:tcW w:w="7118" w:type="dxa"/>
          </w:tcPr>
          <w:p w14:paraId="4CC3153C" w14:textId="62B4BC02" w:rsidR="00AB05BE" w:rsidRPr="00197B2F" w:rsidRDefault="00AB05BE" w:rsidP="00502181">
            <w:pPr>
              <w:pStyle w:val="Zkladntext"/>
              <w:spacing w:line="240" w:lineRule="auto"/>
              <w:rPr>
                <w:i/>
                <w:iCs/>
              </w:rPr>
            </w:pPr>
            <w:r w:rsidRPr="00197B2F">
              <w:t>Počet provedených úkonů preventivní údržby na významných zařízeních dle</w:t>
            </w:r>
            <w:r w:rsidR="006F722E" w:rsidRPr="00197B2F">
              <w:t> </w:t>
            </w:r>
            <w:r w:rsidRPr="00197B2F">
              <w:t>plánu preventivní údržby, během jednoho roku [</w:t>
            </w:r>
            <w:r w:rsidRPr="00197B2F">
              <w:rPr>
                <w:i/>
              </w:rPr>
              <w:t>počet</w:t>
            </w:r>
            <w:r w:rsidRPr="00197B2F">
              <w:t>]</w:t>
            </w:r>
          </w:p>
        </w:tc>
      </w:tr>
      <w:tr w:rsidR="00197B2F" w:rsidRPr="00197B2F" w14:paraId="4921D3E0" w14:textId="77777777" w:rsidTr="00ED14E9">
        <w:trPr>
          <w:trHeight w:val="227"/>
        </w:trPr>
        <w:tc>
          <w:tcPr>
            <w:tcW w:w="1587" w:type="dxa"/>
            <w:vMerge/>
          </w:tcPr>
          <w:p w14:paraId="29C71311" w14:textId="77777777" w:rsidR="00AB05BE" w:rsidRPr="00197B2F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986" w:type="dxa"/>
          </w:tcPr>
          <w:p w14:paraId="55332FA4" w14:textId="77777777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>pov2</w:t>
            </w:r>
          </w:p>
        </w:tc>
        <w:tc>
          <w:tcPr>
            <w:tcW w:w="7118" w:type="dxa"/>
          </w:tcPr>
          <w:p w14:paraId="27B796D3" w14:textId="77777777" w:rsidR="00AB05BE" w:rsidRPr="00197B2F" w:rsidRDefault="00AB05BE" w:rsidP="00502181">
            <w:pPr>
              <w:pStyle w:val="Zkladntext"/>
              <w:spacing w:line="240" w:lineRule="auto"/>
              <w:rPr>
                <w:i/>
                <w:iCs/>
              </w:rPr>
            </w:pPr>
            <w:r w:rsidRPr="00197B2F">
              <w:t>Celkový počet úkonů požadovaných plánem preventivní údržby na významných zařízeních, během jednoho roku</w:t>
            </w:r>
            <w:r w:rsidRPr="00197B2F">
              <w:rPr>
                <w:i/>
              </w:rPr>
              <w:t xml:space="preserve"> [počet]</w:t>
            </w:r>
          </w:p>
        </w:tc>
      </w:tr>
      <w:tr w:rsidR="00197B2F" w:rsidRPr="00197B2F" w14:paraId="6A8ABE61" w14:textId="77777777" w:rsidTr="00ED14E9">
        <w:trPr>
          <w:trHeight w:val="227"/>
        </w:trPr>
        <w:tc>
          <w:tcPr>
            <w:tcW w:w="1587" w:type="dxa"/>
          </w:tcPr>
          <w:p w14:paraId="31CA0D32" w14:textId="77777777" w:rsidR="00AB05BE" w:rsidRPr="00197B2F" w:rsidRDefault="00AB05BE" w:rsidP="00AB05BE">
            <w:pPr>
              <w:pStyle w:val="Zkladntextvlevo"/>
              <w:rPr>
                <w:b/>
              </w:rPr>
            </w:pPr>
            <w:r w:rsidRPr="00197B2F">
              <w:rPr>
                <w:b/>
              </w:rPr>
              <w:t>Kategorie</w:t>
            </w:r>
          </w:p>
        </w:tc>
        <w:tc>
          <w:tcPr>
            <w:tcW w:w="8104" w:type="dxa"/>
            <w:gridSpan w:val="2"/>
          </w:tcPr>
          <w:p w14:paraId="2F690252" w14:textId="77777777" w:rsidR="00AB05BE" w:rsidRPr="00197B2F" w:rsidRDefault="00AB05BE" w:rsidP="00502181">
            <w:pPr>
              <w:pStyle w:val="Zkladntext"/>
              <w:spacing w:line="240" w:lineRule="auto"/>
            </w:pPr>
            <w:r w:rsidRPr="00197B2F">
              <w:t>Kvalita základní preventivní údržby</w:t>
            </w:r>
          </w:p>
        </w:tc>
      </w:tr>
      <w:tr w:rsidR="004440E4" w:rsidRPr="00197B2F" w14:paraId="4906BEA1" w14:textId="77777777" w:rsidTr="004440E4">
        <w:trPr>
          <w:trHeight w:val="2559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93E4" w14:textId="444E2ADA" w:rsidR="004440E4" w:rsidRPr="00197B2F" w:rsidRDefault="004440E4" w:rsidP="004440E4">
            <w:pPr>
              <w:pStyle w:val="Zkladntextvlevo"/>
              <w:rPr>
                <w:b/>
              </w:rPr>
            </w:pPr>
            <w:r w:rsidRPr="00197B2F">
              <w:rPr>
                <w:b/>
              </w:rPr>
              <w:t>Referenční hodnota (RH)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EA88" w14:textId="77777777" w:rsidR="004440E4" w:rsidRPr="00197B2F" w:rsidRDefault="004440E4" w:rsidP="004440E4">
            <w:pPr>
              <w:pStyle w:val="Zkladntext"/>
              <w:spacing w:line="240" w:lineRule="auto"/>
            </w:pPr>
            <w:r w:rsidRPr="00197B2F">
              <w:t>Počet úkonů preventivní údržby za rok musí vycházet z plánu preventivní údržby významných zařízení. Je třeba plnit 100 % požadavků na počet úkonů preventivní údržby dle plánu preventivní údržby významných zařízení.</w:t>
            </w:r>
          </w:p>
          <w:p w14:paraId="2C641443" w14:textId="77777777" w:rsidR="004440E4" w:rsidRDefault="004440E4" w:rsidP="004440E4">
            <w:pPr>
              <w:pStyle w:val="Zkladntext"/>
              <w:spacing w:line="240" w:lineRule="auto"/>
            </w:pPr>
            <w:r w:rsidRPr="00197B2F">
              <w:rPr>
                <w:rFonts w:cs="Arial"/>
                <w:b/>
              </w:rPr>
              <w:t>RH = 0 neprovedených úkonů</w:t>
            </w:r>
            <w:r w:rsidRPr="00197B2F">
              <w:rPr>
                <w:rFonts w:cs="Arial"/>
              </w:rPr>
              <w:t xml:space="preserve"> </w:t>
            </w:r>
            <w:r w:rsidRPr="00197B2F">
              <w:t>[</w:t>
            </w:r>
            <w:r w:rsidRPr="00197B2F">
              <w:rPr>
                <w:i/>
              </w:rPr>
              <w:t>počet</w:t>
            </w:r>
            <w:r w:rsidRPr="00197B2F">
              <w:t>]</w:t>
            </w:r>
          </w:p>
          <w:p w14:paraId="0A347426" w14:textId="77CB332E" w:rsidR="004440E4" w:rsidRPr="00197B2F" w:rsidRDefault="004440E4" w:rsidP="004440E4">
            <w:pPr>
              <w:spacing w:before="120" w:after="0"/>
              <w:jc w:val="both"/>
              <w:rPr>
                <w:rFonts w:cs="Arial"/>
                <w:i/>
              </w:rPr>
            </w:pPr>
            <w:r w:rsidRPr="00B05C74">
              <w:rPr>
                <w:rFonts w:cs="Arial"/>
                <w:i/>
              </w:rPr>
              <w:t>Počet úkonů pro 1. rok provozování = 69</w:t>
            </w:r>
          </w:p>
          <w:p w14:paraId="77380290" w14:textId="77777777" w:rsidR="004440E4" w:rsidRDefault="004440E4" w:rsidP="004440E4">
            <w:pPr>
              <w:pStyle w:val="Zkladntext"/>
            </w:pPr>
          </w:p>
          <w:p w14:paraId="7E4CE424" w14:textId="288A88A2" w:rsidR="004440E4" w:rsidRPr="003922DA" w:rsidRDefault="004440E4" w:rsidP="004440E4">
            <w:pPr>
              <w:pStyle w:val="Zkladntext"/>
            </w:pPr>
            <w:r w:rsidRPr="003922DA">
              <w:t>Výčet významných zařízení a konkrétní úkony preventivní údržby zahrnuté do ročního počtu úkonů pro 1. rok provozování jsou uvedeny</w:t>
            </w:r>
            <w:r>
              <w:t xml:space="preserve"> níže</w:t>
            </w:r>
            <w:r w:rsidRPr="003922DA">
              <w:t xml:space="preserve"> </w:t>
            </w:r>
            <w:r w:rsidRPr="004440E4">
              <w:rPr>
                <w:b/>
                <w:bCs/>
              </w:rPr>
              <w:t>v</w:t>
            </w:r>
            <w:r>
              <w:rPr>
                <w:b/>
                <w:bCs/>
              </w:rPr>
              <w:t> </w:t>
            </w:r>
            <w:r w:rsidRPr="004440E4">
              <w:rPr>
                <w:b/>
                <w:bCs/>
              </w:rPr>
              <w:t>tabulce</w:t>
            </w:r>
            <w:r>
              <w:rPr>
                <w:b/>
                <w:bCs/>
              </w:rPr>
              <w:t>.</w:t>
            </w:r>
          </w:p>
          <w:p w14:paraId="348763A7" w14:textId="1A8FA9E8" w:rsidR="004440E4" w:rsidRPr="00197B2F" w:rsidRDefault="004440E4" w:rsidP="004440E4">
            <w:pPr>
              <w:pStyle w:val="Zkladntext"/>
              <w:spacing w:line="240" w:lineRule="auto"/>
            </w:pPr>
          </w:p>
        </w:tc>
      </w:tr>
      <w:tr w:rsidR="004440E4" w:rsidRPr="00197B2F" w14:paraId="7722D8AD" w14:textId="77777777" w:rsidTr="004440E4">
        <w:trPr>
          <w:trHeight w:val="1346"/>
        </w:trPr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B4E2" w14:textId="1D5B5ABC" w:rsidR="004440E4" w:rsidRPr="003922DA" w:rsidRDefault="004440E4" w:rsidP="004440E4">
            <w:pPr>
              <w:spacing w:before="120" w:after="0"/>
              <w:jc w:val="both"/>
              <w:rPr>
                <w:rFonts w:cs="Arial"/>
                <w:b/>
                <w:bCs/>
                <w:iCs/>
              </w:rPr>
            </w:pPr>
            <w:r w:rsidRPr="003922DA">
              <w:t>.</w:t>
            </w:r>
            <w:r w:rsidRPr="003922DA">
              <w:rPr>
                <w:rFonts w:cs="Arial"/>
                <w:b/>
                <w:bCs/>
                <w:iCs/>
              </w:rPr>
              <w:t xml:space="preserve"> Úkony preventivní údržby významných zařízení pro 1. rok provozování</w:t>
            </w:r>
            <w:r>
              <w:rPr>
                <w:rFonts w:cs="Arial"/>
                <w:b/>
                <w:bCs/>
                <w:iCs/>
              </w:rPr>
              <w:t>:</w:t>
            </w:r>
          </w:p>
          <w:p w14:paraId="50B45301" w14:textId="77777777" w:rsidR="004440E4" w:rsidRPr="003922DA" w:rsidRDefault="004440E4" w:rsidP="004440E4">
            <w:pPr>
              <w:pStyle w:val="Zkladntext"/>
            </w:pPr>
          </w:p>
          <w:tbl>
            <w:tblPr>
              <w:tblW w:w="944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20"/>
              <w:gridCol w:w="1760"/>
              <w:gridCol w:w="375"/>
              <w:gridCol w:w="1560"/>
              <w:gridCol w:w="2400"/>
              <w:gridCol w:w="1134"/>
            </w:tblGrid>
            <w:tr w:rsidR="004440E4" w:rsidRPr="004440E4" w14:paraId="6FE991A9" w14:textId="77777777" w:rsidTr="002E04B2">
              <w:trPr>
                <w:trHeight w:val="750"/>
              </w:trPr>
              <w:tc>
                <w:tcPr>
                  <w:tcW w:w="398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000000" w:fill="BFBFBF"/>
                  <w:noWrap/>
                  <w:vAlign w:val="center"/>
                  <w:hideMark/>
                </w:tcPr>
                <w:p w14:paraId="0576590F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STROJNÍ ZAŘÍZENÍ</w:t>
                  </w:r>
                </w:p>
              </w:tc>
              <w:tc>
                <w:tcPr>
                  <w:tcW w:w="1935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000000"/>
                  </w:tcBorders>
                  <w:shd w:val="clear" w:color="000000" w:fill="BFBFBF"/>
                  <w:noWrap/>
                  <w:vAlign w:val="center"/>
                  <w:hideMark/>
                </w:tcPr>
                <w:p w14:paraId="28433891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UMÍSTĚNÍ </w:t>
                  </w:r>
                </w:p>
              </w:tc>
              <w:tc>
                <w:tcPr>
                  <w:tcW w:w="24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5DDDB48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POPIS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ÚKONŮ  ÚDRŽBY</w:t>
                  </w:r>
                  <w:proofErr w:type="gramEnd"/>
                </w:p>
              </w:tc>
              <w:tc>
                <w:tcPr>
                  <w:tcW w:w="113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8" w:space="0" w:color="auto"/>
                  </w:tcBorders>
                  <w:shd w:val="clear" w:color="000000" w:fill="C0C0C0"/>
                  <w:vAlign w:val="center"/>
                  <w:hideMark/>
                </w:tcPr>
                <w:p w14:paraId="1B32335F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POČET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ÚKONŮ  za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ROK</w:t>
                  </w:r>
                </w:p>
              </w:tc>
            </w:tr>
            <w:tr w:rsidR="004440E4" w:rsidRPr="004440E4" w14:paraId="712D2C9E" w14:textId="77777777" w:rsidTr="002E04B2">
              <w:trPr>
                <w:trHeight w:val="396"/>
              </w:trPr>
              <w:tc>
                <w:tcPr>
                  <w:tcW w:w="2220" w:type="dxa"/>
                  <w:tcBorders>
                    <w:top w:val="single" w:sz="4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E85EB8A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Položka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2AA03BF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Specifikace</w:t>
                  </w:r>
                </w:p>
              </w:tc>
              <w:tc>
                <w:tcPr>
                  <w:tcW w:w="193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  <w:hideMark/>
                </w:tcPr>
                <w:p w14:paraId="6F5E7E8A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400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297144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BEAFE5E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4440E4" w:rsidRPr="004440E4" w14:paraId="457AA940" w14:textId="77777777" w:rsidTr="002E04B2">
              <w:trPr>
                <w:trHeight w:val="525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15ACBF" w14:textId="571FDE9B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adlo výtlaku do VDJ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Kad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olec (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910542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DDA7,5-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16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512,513</w:t>
                  </w:r>
                </w:p>
              </w:tc>
              <w:tc>
                <w:tcPr>
                  <w:tcW w:w="37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1D83A825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ÚV  Landštejn</w:t>
                  </w:r>
                  <w:proofErr w:type="gram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D64DF5" w14:textId="3650FF04" w:rsidR="004440E4" w:rsidRPr="004440E4" w:rsidRDefault="002E04B2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Strojovna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9AAE3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9D9C1B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4440E4" w:rsidRPr="004440E4" w14:paraId="1EAFF164" w14:textId="77777777" w:rsidTr="002E04B2">
              <w:trPr>
                <w:trHeight w:val="525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BBD664" w14:textId="2F05CECB" w:rsidR="004440E4" w:rsidRPr="004440E4" w:rsidRDefault="00455FED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adlo výtlaku do VDJ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Kad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olec (2)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C8182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čerpadlo 150 CVE 3           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  (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Kadolec )</w:t>
                  </w:r>
                  <w:proofErr w:type="gramEnd"/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2A1477F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40A2EF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Strojovna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B795D2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obsluhou, mazání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FB81D0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4440E4" w:rsidRPr="004440E4" w14:paraId="770F61A1" w14:textId="77777777" w:rsidTr="002E04B2">
              <w:trPr>
                <w:trHeight w:val="708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CC414C" w14:textId="3475BF06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adlo výtlaku do VDJ Klášter (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F1F4BF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čerpadlo WILO Helix V5209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47320E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5827CA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Strojovna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FB4F05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obsluhou, mazání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3361A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4440E4" w:rsidRPr="004440E4" w14:paraId="330988EF" w14:textId="77777777" w:rsidTr="002E04B2">
              <w:trPr>
                <w:trHeight w:val="600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2143B1" w14:textId="597E5668" w:rsidR="004440E4" w:rsidRPr="004440E4" w:rsidRDefault="00455FED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adlo výtlaku do VDJ Klášter (2)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2EADDA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čerpadlo 65 CTX 6              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  (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Klášter )</w:t>
                  </w:r>
                  <w:proofErr w:type="gramEnd"/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D041CA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78A1B3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Strojovna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E01629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obsluhou, mazání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EFD55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4440E4" w:rsidRPr="004440E4" w14:paraId="5CA9850A" w14:textId="77777777" w:rsidTr="002E04B2">
              <w:trPr>
                <w:trHeight w:val="792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D7179D" w14:textId="214DE908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Dmych</w:t>
                  </w:r>
                  <w:r w:rsidR="00455FED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adla 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1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a 2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B18CE5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2x dmychadlo Kubíček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3D38B - 100K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ES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770322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C0164D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Kompresorovna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2477D7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úkony obsluhy (náplně, kondenzát)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65436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12</w:t>
                  </w:r>
                </w:p>
              </w:tc>
            </w:tr>
            <w:tr w:rsidR="004440E4" w:rsidRPr="004440E4" w14:paraId="1835ADAF" w14:textId="77777777" w:rsidTr="002E04B2">
              <w:trPr>
                <w:trHeight w:val="525"/>
              </w:trPr>
              <w:tc>
                <w:tcPr>
                  <w:tcW w:w="222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61C059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lastRenderedPageBreak/>
                    <w:t>Dávkovací čerpadlo 1 a 2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1D0FDE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2x Prominent Sigma/3Ca</w:t>
                  </w:r>
                </w:p>
              </w:tc>
              <w:tc>
                <w:tcPr>
                  <w:tcW w:w="375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0F68319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1052EA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Vápenné hospodářství</w:t>
                  </w:r>
                </w:p>
              </w:tc>
              <w:tc>
                <w:tcPr>
                  <w:tcW w:w="2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9A629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853D9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4440E4" w:rsidRPr="004440E4" w14:paraId="4DADBD8D" w14:textId="77777777" w:rsidTr="002E04B2">
              <w:trPr>
                <w:trHeight w:val="660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54E42B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Dávkovací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čerpadlo  chlornanu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1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C23E67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DDA7,5-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16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514,515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BE0EE21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1C3370" w14:textId="213A711F" w:rsidR="004440E4" w:rsidRPr="004440E4" w:rsidRDefault="004440E4" w:rsidP="004440E4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Chlorov</w:t>
                  </w:r>
                  <w:r w:rsidR="002E04B2">
                    <w:rPr>
                      <w:rFonts w:cs="Arial"/>
                      <w:b/>
                      <w:bCs/>
                      <w:sz w:val="16"/>
                      <w:szCs w:val="16"/>
                    </w:rPr>
                    <w:t>na</w:t>
                  </w:r>
                  <w:proofErr w:type="spellEnd"/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EE4C85" w14:textId="77777777" w:rsidR="004440E4" w:rsidRPr="004440E4" w:rsidRDefault="004440E4" w:rsidP="004440E4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FA5577" w14:textId="77777777" w:rsidR="004440E4" w:rsidRPr="004440E4" w:rsidRDefault="004440E4" w:rsidP="004440E4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2E04B2" w:rsidRPr="004440E4" w14:paraId="23F711AB" w14:textId="77777777" w:rsidTr="002E04B2">
              <w:trPr>
                <w:trHeight w:val="660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4DA5DD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Dávkovací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čerpadlo  chlornanu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2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E0C861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DDA17-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7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510,511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8741AD0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3574C7" w14:textId="3B40506C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Chlorov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na</w:t>
                  </w:r>
                  <w:proofErr w:type="spellEnd"/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DE09D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2EDD92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2E04B2" w:rsidRPr="004440E4" w14:paraId="742A37B6" w14:textId="77777777" w:rsidTr="002E04B2">
              <w:trPr>
                <w:trHeight w:val="660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6D889D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Dávkovací 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čerpadlo  chlornanu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3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1ED16A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DDA7,5-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16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512,513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254BC4E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C8CC49" w14:textId="682AAFF2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Chlorov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na</w:t>
                  </w:r>
                  <w:proofErr w:type="spellEnd"/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51DF17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E855A4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2E04B2" w:rsidRPr="004440E4" w14:paraId="38F43864" w14:textId="77777777" w:rsidTr="002E04B2">
              <w:trPr>
                <w:trHeight w:val="816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A837BB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Kompresorová stanice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EC917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Makita</w:t>
                  </w:r>
                  <w:proofErr w:type="spell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AC</w:t>
                  </w:r>
                  <w:proofErr w:type="gramStart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1350  M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205,206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7254E1F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32E224" w14:textId="33C976B3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 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Kompresorovna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1A419D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proofErr w:type="gramStart"/>
                  <w:r w:rsidRPr="004440E4">
                    <w:rPr>
                      <w:rFonts w:cs="Arial"/>
                      <w:sz w:val="16"/>
                      <w:szCs w:val="16"/>
                    </w:rPr>
                    <w:t>elektromotoru,úkony</w:t>
                  </w:r>
                  <w:proofErr w:type="spellEnd"/>
                  <w:proofErr w:type="gram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obsluhy (odkalení)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40944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</w:tr>
            <w:tr w:rsidR="002E04B2" w:rsidRPr="004440E4" w14:paraId="591ADF91" w14:textId="77777777" w:rsidTr="002E04B2">
              <w:trPr>
                <w:trHeight w:val="576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42122" w14:textId="20D8A853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Odstředivé čerpadlo 1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– prací voda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17CFCB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NB125   M201,202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98B92A8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863729" w14:textId="05879039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Filtrovna</w:t>
                  </w:r>
                  <w:proofErr w:type="spellEnd"/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- p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rací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voda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FEEA98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7ACD18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2E04B2" w:rsidRPr="004440E4" w14:paraId="432B64CF" w14:textId="77777777" w:rsidTr="002E04B2">
              <w:trPr>
                <w:trHeight w:val="576"/>
              </w:trPr>
              <w:tc>
                <w:tcPr>
                  <w:tcW w:w="222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FFB34F" w14:textId="1B87B943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Odstředivé čerpadlo 2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– surová voda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8EE4A5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GRUNDFOS NB100   M203,204</w:t>
                  </w:r>
                </w:p>
              </w:tc>
              <w:tc>
                <w:tcPr>
                  <w:tcW w:w="37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E66D06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16C47" w14:textId="7C9831E8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Filtrovna</w:t>
                  </w:r>
                  <w:proofErr w:type="spellEnd"/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- s</w:t>
                  </w:r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>urová</w:t>
                  </w:r>
                  <w:proofErr w:type="gramEnd"/>
                  <w:r w:rsidRPr="004440E4">
                    <w:rPr>
                      <w:rFonts w:cs="Arial"/>
                      <w:b/>
                      <w:bCs/>
                      <w:sz w:val="16"/>
                      <w:szCs w:val="16"/>
                    </w:rPr>
                    <w:t xml:space="preserve"> voda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D3A541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4440E4">
                    <w:rPr>
                      <w:rFonts w:cs="Arial"/>
                      <w:sz w:val="16"/>
                      <w:szCs w:val="16"/>
                    </w:rPr>
                    <w:t>elektrokontrola</w:t>
                  </w:r>
                  <w:proofErr w:type="spellEnd"/>
                  <w:r w:rsidRPr="004440E4">
                    <w:rPr>
                      <w:rFonts w:cs="Arial"/>
                      <w:sz w:val="16"/>
                      <w:szCs w:val="16"/>
                    </w:rPr>
                    <w:t xml:space="preserve"> elektromotoru, kontrola obsluhou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7770B4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2E04B2" w:rsidRPr="004440E4" w14:paraId="5726B181" w14:textId="77777777" w:rsidTr="004440E4">
              <w:trPr>
                <w:trHeight w:val="525"/>
              </w:trPr>
              <w:tc>
                <w:tcPr>
                  <w:tcW w:w="8315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D9D9D9"/>
                  <w:vAlign w:val="center"/>
                  <w:hideMark/>
                </w:tcPr>
                <w:p w14:paraId="72C7349C" w14:textId="77777777" w:rsidR="002E04B2" w:rsidRPr="004440E4" w:rsidRDefault="002E04B2" w:rsidP="002E04B2">
                  <w:pPr>
                    <w:spacing w:after="0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Počet úkonů celkem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F3A3596" w14:textId="77777777" w:rsidR="002E04B2" w:rsidRPr="004440E4" w:rsidRDefault="002E04B2" w:rsidP="002E04B2">
                  <w:pPr>
                    <w:spacing w:after="0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4440E4">
                    <w:rPr>
                      <w:rFonts w:cs="Arial"/>
                      <w:b/>
                      <w:bCs/>
                      <w:sz w:val="18"/>
                      <w:szCs w:val="18"/>
                    </w:rPr>
                    <w:t>69</w:t>
                  </w:r>
                </w:p>
              </w:tc>
            </w:tr>
          </w:tbl>
          <w:p w14:paraId="73AE780C" w14:textId="77777777" w:rsidR="004440E4" w:rsidRPr="009A6FFD" w:rsidRDefault="004440E4" w:rsidP="004440E4">
            <w:pPr>
              <w:spacing w:before="120" w:after="0"/>
              <w:jc w:val="both"/>
              <w:rPr>
                <w:rFonts w:cs="Arial"/>
                <w:iCs/>
                <w:sz w:val="18"/>
                <w:szCs w:val="18"/>
                <w:highlight w:val="yellow"/>
              </w:rPr>
            </w:pPr>
          </w:p>
          <w:p w14:paraId="517F2B89" w14:textId="0A417988" w:rsidR="004440E4" w:rsidRDefault="004440E4" w:rsidP="004440E4">
            <w:pPr>
              <w:spacing w:before="120" w:after="0"/>
              <w:jc w:val="both"/>
              <w:rPr>
                <w:rFonts w:cs="Arial"/>
                <w:i/>
                <w:highlight w:val="yellow"/>
              </w:rPr>
            </w:pPr>
            <w:r w:rsidRPr="003922DA">
              <w:t>Pro 2. a každý následující rok provozování stanoví vlastník požadovaný počet úkonů na základě plánu preventivní údržby významných zařízení zpracovaného provozovatelem ve smyslu ustanovení čl. VII, bod 2</w:t>
            </w:r>
            <w:r>
              <w:t>0</w:t>
            </w:r>
            <w:r w:rsidRPr="003922DA">
              <w:t xml:space="preserve"> Smlouvy tak, aby plnila </w:t>
            </w:r>
            <w:proofErr w:type="gramStart"/>
            <w:r w:rsidRPr="003922DA">
              <w:t>100%</w:t>
            </w:r>
            <w:proofErr w:type="gramEnd"/>
            <w:r w:rsidRPr="003922DA">
              <w:t xml:space="preserve"> požadavků na počet úkonů dle plánu preventivní údržby významných zařízení</w:t>
            </w:r>
          </w:p>
          <w:p w14:paraId="5A93E772" w14:textId="0CE016B3" w:rsidR="004440E4" w:rsidRPr="00197B2F" w:rsidRDefault="004440E4" w:rsidP="004440E4">
            <w:pPr>
              <w:spacing w:before="120" w:after="0"/>
              <w:jc w:val="both"/>
            </w:pPr>
          </w:p>
        </w:tc>
      </w:tr>
      <w:tr w:rsidR="004440E4" w:rsidRPr="00E27DFA" w14:paraId="4D4D63E8" w14:textId="77777777" w:rsidTr="00ED14E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6401" w14:textId="77777777" w:rsidR="004440E4" w:rsidRPr="002F1EC4" w:rsidRDefault="004440E4" w:rsidP="004440E4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lastRenderedPageBreak/>
              <w:t>Stanovení pokutových bodů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3748" w14:textId="77777777" w:rsidR="004440E4" w:rsidRPr="002F1EC4" w:rsidRDefault="004440E4" w:rsidP="004440E4">
            <w:pPr>
              <w:pStyle w:val="Zkladntext"/>
              <w:spacing w:line="240" w:lineRule="auto"/>
            </w:pPr>
            <w:r w:rsidRPr="002F1EC4">
              <w:t>Počet bodů za rok = POVz1 x V</w:t>
            </w:r>
            <w:r w:rsidRPr="00AA34DE">
              <w:rPr>
                <w:vertAlign w:val="subscript"/>
              </w:rPr>
              <w:t>11</w:t>
            </w:r>
            <w:r w:rsidRPr="002F1EC4">
              <w:t xml:space="preserve"> </w:t>
            </w:r>
          </w:p>
          <w:p w14:paraId="0EB1927C" w14:textId="6DBB77AA" w:rsidR="004440E4" w:rsidRPr="002F1EC4" w:rsidRDefault="004440E4" w:rsidP="004440E4">
            <w:pPr>
              <w:pStyle w:val="Zkladntext"/>
              <w:spacing w:line="240" w:lineRule="auto"/>
            </w:pPr>
            <w:r w:rsidRPr="002F1EC4">
              <w:t>kde V</w:t>
            </w:r>
            <w:r w:rsidRPr="00AA34DE">
              <w:rPr>
                <w:vertAlign w:val="subscript"/>
              </w:rPr>
              <w:t>11</w:t>
            </w:r>
            <w:r w:rsidRPr="002F1EC4">
              <w:t xml:space="preserve"> je počet bodů za každé nesplnění požadavků na revizi, ve</w:t>
            </w:r>
            <w:r w:rsidRPr="00003A42">
              <w:rPr>
                <w:rFonts w:cs="Arial"/>
                <w:i/>
              </w:rPr>
              <w:t> </w:t>
            </w:r>
            <w:r w:rsidRPr="002F1EC4">
              <w:t>výši 0,5.</w:t>
            </w:r>
          </w:p>
        </w:tc>
      </w:tr>
      <w:tr w:rsidR="004440E4" w:rsidRPr="00E27DFA" w14:paraId="3DD91B51" w14:textId="77777777" w:rsidTr="00ED14E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9259" w14:textId="77777777" w:rsidR="004440E4" w:rsidRPr="002F1EC4" w:rsidRDefault="004440E4" w:rsidP="004440E4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8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3CB8" w14:textId="7049158C" w:rsidR="004440E4" w:rsidRPr="002F1EC4" w:rsidRDefault="004440E4" w:rsidP="004440E4">
            <w:pPr>
              <w:pStyle w:val="Zkladntext"/>
              <w:spacing w:line="240" w:lineRule="auto"/>
            </w:pPr>
            <w:r w:rsidRPr="002F1EC4">
              <w:t>Významná zařízení jsou taková zařízení, která jsou důležitá pro plynulý chod výroby a</w:t>
            </w:r>
            <w:r w:rsidRPr="00003A42">
              <w:rPr>
                <w:rFonts w:cs="Arial"/>
                <w:i/>
              </w:rPr>
              <w:t> </w:t>
            </w:r>
            <w:r w:rsidRPr="002F1EC4">
              <w:t xml:space="preserve">dodávky pitné vody. Výčet významných zařízení určí z návrhu </w:t>
            </w:r>
            <w:r>
              <w:t>P</w:t>
            </w:r>
            <w:r w:rsidRPr="002F1EC4">
              <w:t xml:space="preserve">rovozovatele </w:t>
            </w:r>
            <w:r>
              <w:t>V</w:t>
            </w:r>
            <w:r w:rsidRPr="002F1EC4">
              <w:t>lastník.</w:t>
            </w:r>
          </w:p>
          <w:p w14:paraId="0AC33743" w14:textId="4A2FE7B3" w:rsidR="004440E4" w:rsidRPr="00DA6E2E" w:rsidRDefault="004440E4" w:rsidP="004440E4">
            <w:pPr>
              <w:pStyle w:val="Zkladntext"/>
              <w:spacing w:line="240" w:lineRule="auto"/>
            </w:pPr>
            <w:r w:rsidRPr="002F1EC4">
              <w:t>Počet úkonů preventivní údržby vychází z plánů preventivní údržb</w:t>
            </w:r>
            <w:r>
              <w:t>y</w:t>
            </w:r>
            <w:r w:rsidRPr="002F1EC4">
              <w:t xml:space="preserve"> významných</w:t>
            </w:r>
            <w:r>
              <w:t xml:space="preserve"> </w:t>
            </w:r>
            <w:r w:rsidRPr="00DA6E2E">
              <w:t xml:space="preserve">zařízení. </w:t>
            </w:r>
          </w:p>
          <w:p w14:paraId="7E2BC5B3" w14:textId="2AD888CF" w:rsidR="004440E4" w:rsidRPr="00DA6E2E" w:rsidRDefault="004440E4" w:rsidP="004440E4">
            <w:pPr>
              <w:pStyle w:val="Zkladntext"/>
              <w:spacing w:line="240" w:lineRule="auto"/>
            </w:pPr>
            <w:r w:rsidRPr="00DA6E2E">
              <w:t xml:space="preserve">Plán preventivní údržby významných zařízení vypracuje </w:t>
            </w:r>
            <w:r>
              <w:t>P</w:t>
            </w:r>
            <w:r w:rsidRPr="00DA6E2E">
              <w:t xml:space="preserve">rovozovatel dle čl. </w:t>
            </w:r>
            <w:r w:rsidRPr="00DA6E2E">
              <w:rPr>
                <w:noProof/>
              </w:rPr>
              <w:t>VII, bod 23</w:t>
            </w:r>
            <w:r>
              <w:rPr>
                <w:noProof/>
              </w:rPr>
              <w:t xml:space="preserve"> </w:t>
            </w:r>
            <w:r w:rsidRPr="00DA6E2E">
              <w:t>Smlouvy.</w:t>
            </w:r>
          </w:p>
          <w:p w14:paraId="704C655A" w14:textId="0D293A53" w:rsidR="004440E4" w:rsidRPr="002F1EC4" w:rsidRDefault="004440E4" w:rsidP="004440E4">
            <w:pPr>
              <w:pStyle w:val="Zkladntext"/>
              <w:spacing w:line="240" w:lineRule="auto"/>
            </w:pPr>
            <w:r w:rsidRPr="00DA6E2E">
              <w:rPr>
                <w:noProof/>
              </w:rPr>
              <w:t>Pro účely sledování a vyhodnocení výkonového ukazatele obsahuje čl. VII, bod 22   Smlouvy podrobnější pravidla pro zpracování a vedení evidence nezbytné pro</w:t>
            </w:r>
            <w:r w:rsidRPr="00003A42">
              <w:rPr>
                <w:rFonts w:cs="Arial"/>
                <w:i/>
              </w:rPr>
              <w:t> </w:t>
            </w:r>
            <w:r w:rsidRPr="00DA6E2E">
              <w:rPr>
                <w:noProof/>
              </w:rPr>
              <w:t>vyhodnocení výkonového ukazatele (popř. obsahuje specifikace určitých nezbytných dokumentů, pokud jsou tyto dokumenty pro definici ukazatele relevantní).</w:t>
            </w:r>
          </w:p>
        </w:tc>
      </w:tr>
    </w:tbl>
    <w:p w14:paraId="4CF9C260" w14:textId="77777777" w:rsidR="00AB05BE" w:rsidRDefault="00AB05BE" w:rsidP="004F2A5E"/>
    <w:p w14:paraId="24A2AF73" w14:textId="77777777" w:rsidR="00AB05BE" w:rsidRDefault="00AB05BE">
      <w:pPr>
        <w:spacing w:after="200" w:line="276" w:lineRule="auto"/>
      </w:pPr>
      <w:r>
        <w:br w:type="page"/>
      </w:r>
    </w:p>
    <w:p w14:paraId="103188B3" w14:textId="77777777" w:rsidR="00201FB8" w:rsidRPr="009647E4" w:rsidRDefault="00201FB8" w:rsidP="00201FB8">
      <w:pPr>
        <w:pStyle w:val="Nadpis1"/>
      </w:pPr>
      <w:bookmarkStart w:id="66" w:name="_Toc228796953"/>
      <w:bookmarkStart w:id="67" w:name="_Toc229290560"/>
      <w:bookmarkStart w:id="68" w:name="_Toc244070926"/>
      <w:bookmarkStart w:id="69" w:name="_Toc261968006"/>
      <w:bookmarkStart w:id="70" w:name="_Toc264303028"/>
      <w:bookmarkStart w:id="71" w:name="_Toc51575306"/>
      <w:bookmarkStart w:id="72" w:name="_Toc224544033"/>
      <w:bookmarkStart w:id="73" w:name="_Toc228684433"/>
      <w:bookmarkStart w:id="74" w:name="_Toc228796961"/>
      <w:bookmarkStart w:id="75" w:name="_Toc229290568"/>
      <w:bookmarkStart w:id="76" w:name="_Toc244070934"/>
      <w:bookmarkStart w:id="77" w:name="_Toc261968016"/>
      <w:bookmarkStart w:id="78" w:name="_Toc264303036"/>
      <w:bookmarkStart w:id="79" w:name="_Toc202435664"/>
      <w:r w:rsidRPr="009647E4">
        <w:lastRenderedPageBreak/>
        <w:t>VÝKONOVÉ UKAZATELE</w:t>
      </w:r>
      <w:bookmarkEnd w:id="66"/>
      <w:bookmarkEnd w:id="67"/>
      <w:bookmarkEnd w:id="68"/>
      <w:bookmarkEnd w:id="69"/>
      <w:bookmarkEnd w:id="70"/>
      <w:r w:rsidRPr="009647E4">
        <w:t xml:space="preserve"> na úseku kvality služeb odběratelům</w:t>
      </w:r>
      <w:bookmarkEnd w:id="71"/>
      <w:bookmarkEnd w:id="79"/>
    </w:p>
    <w:p w14:paraId="5755FE29" w14:textId="77777777" w:rsidR="00AB05BE" w:rsidRPr="009647E4" w:rsidRDefault="00AB05BE" w:rsidP="00AB05BE">
      <w:pPr>
        <w:pStyle w:val="Nadpis2"/>
      </w:pPr>
      <w:bookmarkStart w:id="80" w:name="_Toc202435665"/>
      <w:r w:rsidRPr="009647E4">
        <w:t>Vyřizování stížností odběratelů</w:t>
      </w:r>
      <w:bookmarkEnd w:id="72"/>
      <w:bookmarkEnd w:id="73"/>
      <w:bookmarkEnd w:id="74"/>
      <w:bookmarkEnd w:id="75"/>
      <w:bookmarkEnd w:id="76"/>
      <w:bookmarkEnd w:id="77"/>
      <w:r w:rsidRPr="009647E4">
        <w:t xml:space="preserve"> (iPOVz2, POVz2)</w:t>
      </w:r>
      <w:bookmarkEnd w:id="78"/>
      <w:bookmarkEnd w:id="80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006"/>
        <w:gridCol w:w="6621"/>
      </w:tblGrid>
      <w:tr w:rsidR="00AB05BE" w:rsidRPr="00B54F23" w14:paraId="1261C123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6182" w14:textId="77777777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804E" w14:textId="6E91C28E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Celková doba na vyřízení stížností </w:t>
            </w:r>
            <w:r>
              <w:t>o</w:t>
            </w:r>
            <w:r w:rsidRPr="002F1EC4">
              <w:t xml:space="preserve">dběratelů v poměru k celkovému počtu evidovaných stížností </w:t>
            </w:r>
            <w:r>
              <w:t>o</w:t>
            </w:r>
            <w:r w:rsidRPr="002F1EC4">
              <w:t>dběratelů souvisejících se službou dodávky pitné vody.</w:t>
            </w:r>
          </w:p>
          <w:p w14:paraId="7ED0267F" w14:textId="77777777" w:rsidR="00AB05BE" w:rsidRPr="002F1EC4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2F1EC4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14:paraId="39E2B9EB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1DE0" w14:textId="4B6F942D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</w:t>
            </w:r>
            <w:r w:rsidR="006A0E6B" w:rsidRPr="00003A42">
              <w:rPr>
                <w:rFonts w:cs="Arial"/>
                <w:i/>
              </w:rPr>
              <w:t> </w:t>
            </w:r>
            <w:r w:rsidRPr="002F1EC4">
              <w:rPr>
                <w:b/>
                <w:noProof/>
              </w:rPr>
              <w:t>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0320" w14:textId="36A0A1E5" w:rsidR="00AB05BE" w:rsidRPr="002F1EC4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2F1EC4">
              <w:t>iPOVz2 = (∑pov4) / pov3 [</w:t>
            </w:r>
            <w:r w:rsidRPr="003A72B0">
              <w:rPr>
                <w:i/>
              </w:rPr>
              <w:t>dny/stížnost</w:t>
            </w:r>
            <w:r w:rsidRPr="002F1EC4">
              <w:t>]</w:t>
            </w:r>
          </w:p>
        </w:tc>
      </w:tr>
      <w:tr w:rsidR="00AB05BE" w:rsidRPr="00B54F23" w14:paraId="2D477275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374D" w14:textId="77777777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5106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Rozdíl mezi skutečně dosaženou dobou na vyřízení každé stížnosti související se službou dodávky pitné vody a referenční hodnotou.</w:t>
            </w:r>
          </w:p>
          <w:p w14:paraId="14CA3B09" w14:textId="77777777" w:rsidR="00AB05BE" w:rsidRPr="00315686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315686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14:paraId="63F1DCE0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B019" w14:textId="2107F945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</w:t>
            </w:r>
            <w:r w:rsidR="006A0E6B" w:rsidRPr="00003A42">
              <w:rPr>
                <w:rFonts w:cs="Arial"/>
                <w:i/>
              </w:rPr>
              <w:t> </w:t>
            </w:r>
            <w:r w:rsidRPr="002F1EC4">
              <w:rPr>
                <w:b/>
                <w:noProof/>
              </w:rPr>
              <w:t>vzorce</w:t>
            </w:r>
            <w:r w:rsidRPr="002F1EC4">
              <w:rPr>
                <w:rStyle w:val="Znakapoznpodarou"/>
                <w:rFonts w:ascii="Palatino Linotype" w:hAnsi="Palatino Linotype"/>
                <w:b/>
                <w:noProof/>
              </w:rPr>
              <w:footnoteReference w:id="3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6E65" w14:textId="4646B12E" w:rsidR="00AB05BE" w:rsidRPr="002F1EC4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2F1EC4">
              <w:t>POVz2 = pov4 – RH [</w:t>
            </w:r>
            <w:r w:rsidRPr="002F1EC4">
              <w:rPr>
                <w:i/>
              </w:rPr>
              <w:t>dny</w:t>
            </w:r>
            <w:r w:rsidRPr="002F1EC4">
              <w:t>]</w:t>
            </w:r>
          </w:p>
          <w:p w14:paraId="6AB6052F" w14:textId="77777777" w:rsidR="00AB05BE" w:rsidRPr="002F1EC4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2F1EC4">
              <w:rPr>
                <w:i/>
              </w:rPr>
              <w:t>Výpočet se stanovuje pouze pro stížnosti vyřízené nad časovým limitem daným referenční hodnotou.</w:t>
            </w:r>
          </w:p>
        </w:tc>
      </w:tr>
      <w:tr w:rsidR="00AB05BE" w:rsidRPr="00B54F23" w14:paraId="047D1DFE" w14:textId="77777777" w:rsidTr="00AB05BE">
        <w:trPr>
          <w:trHeight w:val="227"/>
        </w:trPr>
        <w:tc>
          <w:tcPr>
            <w:tcW w:w="1587" w:type="dxa"/>
            <w:vMerge w:val="restart"/>
          </w:tcPr>
          <w:p w14:paraId="50B3606E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1006" w:type="dxa"/>
          </w:tcPr>
          <w:p w14:paraId="0C873AC0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pov3</w:t>
            </w:r>
          </w:p>
        </w:tc>
        <w:tc>
          <w:tcPr>
            <w:tcW w:w="6621" w:type="dxa"/>
          </w:tcPr>
          <w:p w14:paraId="3AE5829C" w14:textId="77777777" w:rsidR="00AB05BE" w:rsidRPr="00A864FC" w:rsidRDefault="00AB05BE" w:rsidP="00A426E6">
            <w:pPr>
              <w:pStyle w:val="Zkladntext"/>
              <w:spacing w:line="240" w:lineRule="auto"/>
            </w:pPr>
            <w:r w:rsidRPr="002F1EC4">
              <w:t xml:space="preserve">Celkový počet evidovaných stížností </w:t>
            </w:r>
            <w:r>
              <w:t>o</w:t>
            </w:r>
            <w:r w:rsidRPr="002F1EC4">
              <w:t>dběratelů souvisejících se službou dodávky pitné vody k referenčnímu datu [</w:t>
            </w:r>
            <w:r w:rsidRPr="003A72B0">
              <w:rPr>
                <w:i/>
              </w:rPr>
              <w:t>počet</w:t>
            </w:r>
            <w:r w:rsidRPr="002F1EC4">
              <w:t>]</w:t>
            </w:r>
          </w:p>
          <w:p w14:paraId="11D0709E" w14:textId="77777777" w:rsidR="00AB05BE" w:rsidRPr="002F1EC4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2F1EC4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14:paraId="302C6F26" w14:textId="77777777" w:rsidTr="00AB05BE">
        <w:trPr>
          <w:trHeight w:val="227"/>
        </w:trPr>
        <w:tc>
          <w:tcPr>
            <w:tcW w:w="1587" w:type="dxa"/>
            <w:vMerge/>
          </w:tcPr>
          <w:p w14:paraId="4EF43C6A" w14:textId="77777777"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6" w:type="dxa"/>
          </w:tcPr>
          <w:p w14:paraId="0ABE8F9E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pov4</w:t>
            </w:r>
          </w:p>
        </w:tc>
        <w:tc>
          <w:tcPr>
            <w:tcW w:w="6621" w:type="dxa"/>
          </w:tcPr>
          <w:p w14:paraId="4B986375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Skutečně dosažená doba vyřízení každé stížnosti související se službou dodávky pitné vody [</w:t>
            </w:r>
            <w:r w:rsidRPr="002F1EC4">
              <w:rPr>
                <w:i/>
              </w:rPr>
              <w:t>dny</w:t>
            </w:r>
            <w:r w:rsidRPr="002F1EC4">
              <w:t>]</w:t>
            </w:r>
          </w:p>
        </w:tc>
      </w:tr>
      <w:tr w:rsidR="00AB05BE" w:rsidRPr="00B54F23" w14:paraId="701EE552" w14:textId="77777777" w:rsidTr="00AB05BE">
        <w:trPr>
          <w:trHeight w:val="227"/>
        </w:trPr>
        <w:tc>
          <w:tcPr>
            <w:tcW w:w="1587" w:type="dxa"/>
          </w:tcPr>
          <w:p w14:paraId="33B0D102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</w:tcPr>
          <w:p w14:paraId="214F0927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Kvalita služeb </w:t>
            </w:r>
            <w:r>
              <w:t>o</w:t>
            </w:r>
            <w:r w:rsidRPr="002F1EC4">
              <w:t>dběratelům</w:t>
            </w:r>
          </w:p>
        </w:tc>
      </w:tr>
      <w:tr w:rsidR="00AB05BE" w:rsidRPr="00B54F23" w14:paraId="7086EDE6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77EB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5965" w14:textId="77777777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Standardní doba na vyřízení stížnosti je 30 kalendářních dní.</w:t>
            </w:r>
          </w:p>
          <w:p w14:paraId="5C136E9A" w14:textId="50052B50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 xml:space="preserve">Pokud je doba vyřízení stížnosti delší než 90 kalendářních dní, považuje se tato situace za závažné selhání </w:t>
            </w:r>
            <w:r w:rsidR="006A0E6B">
              <w:t>P</w:t>
            </w:r>
            <w:r w:rsidRPr="00C51370">
              <w:t>rovozovatele se zvýšenou pokutou.</w:t>
            </w:r>
          </w:p>
        </w:tc>
      </w:tr>
      <w:tr w:rsidR="00AB05BE" w:rsidRPr="00B54F23" w14:paraId="3411C319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763D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A201" w14:textId="77777777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Počet bodů za rok = suma dílčích pokutových bodů za daný rok</w:t>
            </w:r>
          </w:p>
          <w:p w14:paraId="52B0E1C5" w14:textId="77777777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Dílčí pokutový bod pro každou stížnost = POVz2 x V</w:t>
            </w:r>
            <w:r w:rsidRPr="00C51370">
              <w:rPr>
                <w:vertAlign w:val="subscript"/>
              </w:rPr>
              <w:t>12</w:t>
            </w:r>
            <w:r w:rsidRPr="00C51370">
              <w:t xml:space="preserve"> </w:t>
            </w:r>
          </w:p>
          <w:p w14:paraId="66D22180" w14:textId="77777777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kde V</w:t>
            </w:r>
            <w:r w:rsidRPr="00C51370">
              <w:rPr>
                <w:vertAlign w:val="subscript"/>
              </w:rPr>
              <w:t>12</w:t>
            </w:r>
            <w:r w:rsidRPr="00C51370">
              <w:t> je počet bodů za jednu stížnost a jeden den nad referenční hodnotou, ve výši 0,005.</w:t>
            </w:r>
          </w:p>
          <w:p w14:paraId="265C0AA9" w14:textId="5BBE918D" w:rsidR="00AB05BE" w:rsidRPr="00C51370" w:rsidRDefault="00AB05BE" w:rsidP="00A426E6">
            <w:pPr>
              <w:pStyle w:val="Zkladntext"/>
              <w:spacing w:line="240" w:lineRule="auto"/>
            </w:pPr>
            <w:r w:rsidRPr="00C51370">
              <w:t>Pokud je doba vyřízení stížnosti delší než 90 dnů, potom se hodnota V</w:t>
            </w:r>
            <w:r w:rsidRPr="00C51370">
              <w:rPr>
                <w:vertAlign w:val="subscript"/>
              </w:rPr>
              <w:t>12</w:t>
            </w:r>
            <w:r w:rsidRPr="00C51370">
              <w:t xml:space="preserve"> zvyšuje </w:t>
            </w:r>
            <w:proofErr w:type="gramStart"/>
            <w:r w:rsidRPr="00C51370">
              <w:t>20</w:t>
            </w:r>
            <w:r w:rsidR="006A0E6B" w:rsidRPr="00003A42">
              <w:rPr>
                <w:rFonts w:cs="Arial"/>
                <w:i/>
              </w:rPr>
              <w:t> </w:t>
            </w:r>
            <w:r w:rsidRPr="00C51370">
              <w:t>násobně</w:t>
            </w:r>
            <w:proofErr w:type="gramEnd"/>
            <w:r w:rsidRPr="00C51370">
              <w:t>, na výši 0,1.</w:t>
            </w:r>
          </w:p>
        </w:tc>
      </w:tr>
      <w:tr w:rsidR="00AB05BE" w:rsidRPr="00B54F23" w14:paraId="586E43DC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576C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8CB2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Stanovení pokutových bodů sleduje počty stížností, které byly vyřízeny v delším časovém období, než udává referenční hodnota.</w:t>
            </w:r>
          </w:p>
          <w:p w14:paraId="4C9666EC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Pro výpočet ukazatele je předpokládána existence</w:t>
            </w:r>
            <w:r>
              <w:t xml:space="preserve"> evidence (</w:t>
            </w:r>
            <w:r w:rsidRPr="002F1EC4">
              <w:t>informačního systému</w:t>
            </w:r>
            <w:r>
              <w:t>)</w:t>
            </w:r>
            <w:r w:rsidRPr="002F1EC4">
              <w:t xml:space="preserve"> stížností. Počátkem procesu vyřizování stížnosti se rozumí datum převzetí stížnosti, koncem procesu datum odeslání vyřízené stížnosti. </w:t>
            </w:r>
          </w:p>
          <w:p w14:paraId="40F758E8" w14:textId="27A1CC84" w:rsidR="00AB05BE" w:rsidRPr="00DA6E2E" w:rsidRDefault="00AB05BE" w:rsidP="00A426E6">
            <w:pPr>
              <w:pStyle w:val="Zkladntext"/>
              <w:spacing w:line="240" w:lineRule="auto"/>
            </w:pPr>
            <w:r w:rsidRPr="002F1EC4">
              <w:t xml:space="preserve">Vyřízenou stížností se rozumí písemná odpověď (zaslaná doporučeně) </w:t>
            </w:r>
            <w:r w:rsidRPr="002F1EC4">
              <w:br/>
              <w:t>o vyřešení nebo postupu způsobu řešení. Pokud je stížnost např. obdržena v úterý a</w:t>
            </w:r>
            <w:r w:rsidR="00F27A5F" w:rsidRPr="00003A42">
              <w:rPr>
                <w:rFonts w:cs="Arial"/>
                <w:i/>
              </w:rPr>
              <w:t> </w:t>
            </w:r>
            <w:r w:rsidRPr="00DA6E2E">
              <w:t>vyřízena v pátek, doba vyřízení je 3 dny.</w:t>
            </w:r>
          </w:p>
          <w:p w14:paraId="6C1A88B5" w14:textId="715B8C27" w:rsidR="00AB05BE" w:rsidRPr="00DA6E2E" w:rsidRDefault="00AB05BE" w:rsidP="00A426E6">
            <w:pPr>
              <w:pStyle w:val="Zkladntext"/>
              <w:spacing w:line="240" w:lineRule="auto"/>
            </w:pPr>
            <w:r w:rsidRPr="00DA6E2E">
              <w:t xml:space="preserve">Pokud </w:t>
            </w:r>
            <w:r w:rsidR="00F27A5F">
              <w:t>P</w:t>
            </w:r>
            <w:r w:rsidRPr="00DA6E2E">
              <w:t>rovozovatel poskytuje jinou (telefonickou, internetovou) registraci stížností, lze formu vyřízení stížnosti upravit dle konkrétních podmínek.</w:t>
            </w:r>
          </w:p>
          <w:p w14:paraId="50FB6C15" w14:textId="3D3AD51A" w:rsidR="00AB05BE" w:rsidRPr="002F1EC4" w:rsidRDefault="00AB05BE" w:rsidP="00A426E6">
            <w:pPr>
              <w:pStyle w:val="Zkladntext"/>
              <w:spacing w:line="240" w:lineRule="auto"/>
            </w:pPr>
            <w:r w:rsidRPr="00DA6E2E">
              <w:rPr>
                <w:noProof/>
              </w:rPr>
              <w:t>Pro účely sledování a vyhodnocení výkonového ukazatele obsahuje čl. VII, bod 22   Smlouvy podrobnější pravidla pro zpracování</w:t>
            </w:r>
            <w:r>
              <w:rPr>
                <w:noProof/>
              </w:rPr>
              <w:t xml:space="preserve"> a vedení</w:t>
            </w:r>
            <w:r w:rsidRPr="00593E3E">
              <w:rPr>
                <w:noProof/>
              </w:rPr>
              <w:t xml:space="preserve"> evidence nezbytné pro</w:t>
            </w:r>
            <w:r w:rsidR="00F27A5F" w:rsidRPr="00003A42">
              <w:rPr>
                <w:rFonts w:cs="Arial"/>
                <w:i/>
              </w:rPr>
              <w:t> </w:t>
            </w:r>
            <w:r w:rsidRPr="00593E3E">
              <w:rPr>
                <w:noProof/>
              </w:rPr>
              <w:t>vyhodnocení výkonového ukazatele (popř. obsahuje specifikace určitých nezbytných dokumentů, pokud jsou pro definici ukazatele relevantní).</w:t>
            </w:r>
          </w:p>
        </w:tc>
      </w:tr>
    </w:tbl>
    <w:p w14:paraId="29B5D53C" w14:textId="77777777" w:rsidR="00A426E6" w:rsidRDefault="00A426E6" w:rsidP="00A426E6">
      <w:pPr>
        <w:spacing w:after="200" w:line="276" w:lineRule="auto"/>
      </w:pPr>
      <w:bookmarkStart w:id="81" w:name="_Toc224544110"/>
      <w:bookmarkStart w:id="82" w:name="_Toc228684434"/>
      <w:bookmarkStart w:id="83" w:name="_Toc228796962"/>
      <w:bookmarkStart w:id="84" w:name="_Toc229290569"/>
      <w:bookmarkStart w:id="85" w:name="_Toc244070935"/>
      <w:bookmarkStart w:id="86" w:name="_Toc261968018"/>
      <w:bookmarkStart w:id="87" w:name="_Toc264303037"/>
      <w:r>
        <w:br w:type="page"/>
      </w:r>
    </w:p>
    <w:p w14:paraId="192E2DC9" w14:textId="03C848A1" w:rsidR="00AB05BE" w:rsidRPr="009B0D07" w:rsidRDefault="00AB05BE" w:rsidP="00AB05BE">
      <w:pPr>
        <w:pStyle w:val="Nadpis2"/>
      </w:pPr>
      <w:bookmarkStart w:id="88" w:name="_Toc202435666"/>
      <w:r w:rsidRPr="009B0D07">
        <w:lastRenderedPageBreak/>
        <w:t xml:space="preserve">Neprávem </w:t>
      </w:r>
      <w:r>
        <w:t>za</w:t>
      </w:r>
      <w:r w:rsidRPr="009B0D07">
        <w:t xml:space="preserve">mítnuté stížnosti </w:t>
      </w:r>
      <w:r>
        <w:t>odběratelů</w:t>
      </w:r>
      <w:bookmarkEnd w:id="81"/>
      <w:bookmarkEnd w:id="82"/>
      <w:bookmarkEnd w:id="83"/>
      <w:bookmarkEnd w:id="84"/>
      <w:bookmarkEnd w:id="85"/>
      <w:bookmarkEnd w:id="86"/>
      <w:r>
        <w:t xml:space="preserve"> (iPOVz3, POVz3)</w:t>
      </w:r>
      <w:bookmarkEnd w:id="87"/>
      <w:bookmarkEnd w:id="88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002"/>
        <w:gridCol w:w="6625"/>
      </w:tblGrid>
      <w:tr w:rsidR="00AB05BE" w:rsidRPr="00B54F23" w14:paraId="3F62689F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29D9" w14:textId="77777777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3BA7" w14:textId="601CAA2E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Počet neprávem zamítnutých nebo nevyřešených stížností, které byly </w:t>
            </w:r>
            <w:r w:rsidR="00F27A5F">
              <w:t>V</w:t>
            </w:r>
            <w:r w:rsidRPr="002F1EC4">
              <w:t>lastníkem nebo věcně příslušným kompetentním úřadem shledány jako neprávem zamítnuté nebo nevyřešené, v poměru k celkovému počtu zamítnutých nebo nevyřešených stížností, vyjádřeno v procentech.</w:t>
            </w:r>
          </w:p>
          <w:p w14:paraId="7D9E5CFE" w14:textId="77777777" w:rsidR="00AB05BE" w:rsidRPr="002F1EC4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2F1EC4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14:paraId="4774C808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686A" w14:textId="6A5DB0C8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</w:t>
            </w:r>
            <w:r w:rsidR="00F27A5F" w:rsidRPr="00003A42">
              <w:rPr>
                <w:rFonts w:cs="Arial"/>
                <w:i/>
              </w:rPr>
              <w:t> </w:t>
            </w:r>
            <w:r w:rsidRPr="002F1EC4">
              <w:rPr>
                <w:b/>
                <w:noProof/>
              </w:rPr>
              <w:t>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7D60" w14:textId="0CEC9004" w:rsidR="00AB05BE" w:rsidRPr="002F1EC4" w:rsidRDefault="00AB05BE" w:rsidP="00A426E6">
            <w:pPr>
              <w:pStyle w:val="Zkladntext"/>
              <w:tabs>
                <w:tab w:val="clear" w:pos="8930"/>
                <w:tab w:val="right" w:pos="7457"/>
              </w:tabs>
              <w:spacing w:line="240" w:lineRule="auto"/>
            </w:pPr>
            <w:r w:rsidRPr="002F1EC4">
              <w:t>iPOVz3 = (pov5 / pov6) x 100</w:t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B54F23" w14:paraId="7B5D8919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3EB" w14:textId="77777777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367C" w14:textId="46B983D9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Počet neprávem zamítnutých nebo nevyřešených stížností, které byly </w:t>
            </w:r>
            <w:r w:rsidR="00F27A5F">
              <w:t>V</w:t>
            </w:r>
            <w:r w:rsidRPr="002F1EC4">
              <w:t>lastníkem nebo věcně příslušným kompetentním úřadem shledány jako neprávem zamítnuté nebo nevyřešené.</w:t>
            </w:r>
          </w:p>
          <w:p w14:paraId="6D47ED0A" w14:textId="77777777" w:rsidR="00AB05BE" w:rsidRPr="00F97B7E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F97B7E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AB05BE" w:rsidRPr="00B54F23" w14:paraId="1879E6F7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76A6" w14:textId="4041EEDF"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</w:t>
            </w:r>
            <w:r w:rsidR="00F27A5F" w:rsidRPr="00003A42">
              <w:rPr>
                <w:rFonts w:cs="Arial"/>
                <w:i/>
              </w:rPr>
              <w:t> </w:t>
            </w:r>
            <w:r w:rsidRPr="002F1EC4">
              <w:rPr>
                <w:b/>
                <w:noProof/>
              </w:rPr>
              <w:t>vzorce</w:t>
            </w:r>
            <w:r w:rsidRPr="002F1EC4">
              <w:rPr>
                <w:rStyle w:val="Znakapoznpodarou"/>
                <w:rFonts w:ascii="Palatino Linotype" w:hAnsi="Palatino Linotype"/>
                <w:b/>
                <w:noProof/>
              </w:rPr>
              <w:footnoteReference w:id="4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8DCF" w14:textId="683B2687" w:rsidR="00AB05BE" w:rsidRPr="002F1EC4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2F1EC4">
              <w:t>POVz3 = pov5</w:t>
            </w:r>
            <w:r w:rsidRPr="00A864FC">
              <w:t xml:space="preserve"> 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  <w:r w:rsidRPr="002F1EC4">
              <w:t xml:space="preserve"> </w:t>
            </w:r>
          </w:p>
        </w:tc>
      </w:tr>
      <w:tr w:rsidR="00AB05BE" w:rsidRPr="00B54F23" w14:paraId="3C66EA2C" w14:textId="77777777" w:rsidTr="00AB05BE">
        <w:trPr>
          <w:trHeight w:val="227"/>
        </w:trPr>
        <w:tc>
          <w:tcPr>
            <w:tcW w:w="1587" w:type="dxa"/>
            <w:vMerge w:val="restart"/>
          </w:tcPr>
          <w:p w14:paraId="179E3E04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1002" w:type="dxa"/>
          </w:tcPr>
          <w:p w14:paraId="2CBDE058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pov5</w:t>
            </w:r>
          </w:p>
        </w:tc>
        <w:tc>
          <w:tcPr>
            <w:tcW w:w="6625" w:type="dxa"/>
          </w:tcPr>
          <w:p w14:paraId="0B544EFD" w14:textId="5603ED34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Počet neprávem zamítnutých nebo nevyřešených stížností, které byly </w:t>
            </w:r>
            <w:r w:rsidR="00F27A5F">
              <w:t>V</w:t>
            </w:r>
            <w:r w:rsidRPr="002F1EC4">
              <w:t xml:space="preserve">lastníkem nebo věcně příslušným kompetentním úřadem shledány jako neprávem zamítnuté nebo nevyřešené,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B54F23" w14:paraId="2A8FD62B" w14:textId="77777777" w:rsidTr="00AB05BE">
        <w:trPr>
          <w:trHeight w:val="227"/>
        </w:trPr>
        <w:tc>
          <w:tcPr>
            <w:tcW w:w="1587" w:type="dxa"/>
            <w:vMerge/>
          </w:tcPr>
          <w:p w14:paraId="53325E8B" w14:textId="77777777"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2" w:type="dxa"/>
          </w:tcPr>
          <w:p w14:paraId="4E61DC0D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pov6</w:t>
            </w:r>
          </w:p>
        </w:tc>
        <w:tc>
          <w:tcPr>
            <w:tcW w:w="6625" w:type="dxa"/>
          </w:tcPr>
          <w:p w14:paraId="1B43CB99" w14:textId="77777777" w:rsidR="00AB05BE" w:rsidRPr="00A864FC" w:rsidRDefault="00AB05BE" w:rsidP="00A426E6">
            <w:pPr>
              <w:pStyle w:val="Zkladntext"/>
              <w:spacing w:line="240" w:lineRule="auto"/>
            </w:pPr>
            <w:r w:rsidRPr="002F1EC4">
              <w:t xml:space="preserve">Celkový počet zamítnutých nebo nevyřešených stížností,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  <w:p w14:paraId="12E65D23" w14:textId="77777777" w:rsidR="00AB05BE" w:rsidRPr="00F97B7E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F97B7E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14:paraId="2DEDF4A1" w14:textId="77777777" w:rsidTr="00AB05BE">
        <w:trPr>
          <w:trHeight w:val="227"/>
        </w:trPr>
        <w:tc>
          <w:tcPr>
            <w:tcW w:w="1587" w:type="dxa"/>
          </w:tcPr>
          <w:p w14:paraId="6B17E9EA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14:paraId="0F759BFD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 xml:space="preserve">Kvalita služeb </w:t>
            </w:r>
            <w:r>
              <w:t>o</w:t>
            </w:r>
            <w:r w:rsidRPr="002F1EC4">
              <w:t>dběratelům</w:t>
            </w:r>
          </w:p>
        </w:tc>
      </w:tr>
      <w:tr w:rsidR="00AB05BE" w:rsidRPr="00B54F23" w14:paraId="00E3A7D8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956A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D94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Nula neprávem zamítnutých nebo nevyřešených stížností</w:t>
            </w:r>
          </w:p>
        </w:tc>
      </w:tr>
      <w:tr w:rsidR="00AB05BE" w:rsidRPr="00B54F23" w14:paraId="595B3848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AB1D" w14:textId="77777777"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 xml:space="preserve">Stanovení pokutových bodů 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405F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Počet bodů za rok = POVz3 x V</w:t>
            </w:r>
            <w:r w:rsidRPr="00DF7D19">
              <w:rPr>
                <w:vertAlign w:val="subscript"/>
              </w:rPr>
              <w:t>13</w:t>
            </w:r>
          </w:p>
          <w:p w14:paraId="0E792A5F" w14:textId="77777777" w:rsidR="00AB05BE" w:rsidRPr="002F1EC4" w:rsidRDefault="00AB05BE" w:rsidP="00A426E6">
            <w:pPr>
              <w:pStyle w:val="Zkladntext"/>
              <w:spacing w:line="240" w:lineRule="auto"/>
            </w:pPr>
            <w:r w:rsidRPr="002F1EC4">
              <w:t>kde V</w:t>
            </w:r>
            <w:r w:rsidRPr="00DF7D19">
              <w:rPr>
                <w:vertAlign w:val="subscript"/>
              </w:rPr>
              <w:t>13</w:t>
            </w:r>
            <w:r w:rsidRPr="002F1EC4">
              <w:t> je počet bodů za každou nevyřešenou nebo neprávem zamítnutou stížnost, ve výši 5.</w:t>
            </w:r>
          </w:p>
        </w:tc>
      </w:tr>
      <w:tr w:rsidR="00AB05BE" w:rsidRPr="00B54F23" w14:paraId="759B66CB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FDB9" w14:textId="77777777" w:rsidR="00AB05BE" w:rsidRPr="002F1EC4" w:rsidRDefault="00AB05BE" w:rsidP="009647E4">
            <w:pPr>
              <w:pStyle w:val="Zkladntextvlevo"/>
              <w:spacing w:line="240" w:lineRule="aut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5456" w14:textId="6FAFC7C4" w:rsidR="00AB05BE" w:rsidRPr="002F1EC4" w:rsidRDefault="00AB05BE" w:rsidP="009647E4">
            <w:pPr>
              <w:pStyle w:val="Zkladntext"/>
              <w:spacing w:line="240" w:lineRule="auto"/>
            </w:pPr>
            <w:r w:rsidRPr="002F1EC4">
              <w:t xml:space="preserve">Stanovení pokutových bodů sleduje počet neprávem zamítnutých nebo nevyřešených stížností, které byly </w:t>
            </w:r>
            <w:r w:rsidR="00F27A5F">
              <w:t>V</w:t>
            </w:r>
            <w:r w:rsidRPr="002F1EC4">
              <w:t>lastníkem nebo věcně příslušným kompetentním úřadem shledány v daném hodnoceném období jako neprávem zamítnuté nebo nevyřešené.</w:t>
            </w:r>
          </w:p>
          <w:p w14:paraId="78942E92" w14:textId="2FE9036D" w:rsidR="00AB05BE" w:rsidRPr="00DA6E2E" w:rsidRDefault="00AB05BE" w:rsidP="009647E4">
            <w:pPr>
              <w:pStyle w:val="Zkladntext"/>
              <w:spacing w:line="240" w:lineRule="auto"/>
            </w:pPr>
            <w:r>
              <w:t>V</w:t>
            </w:r>
            <w:r w:rsidRPr="002F1EC4">
              <w:t>lastník rozhoduje o tom, jakou stížnost považuje za neprávem zamítnutou</w:t>
            </w:r>
            <w:r w:rsidRPr="002F1EC4" w:rsidDel="00060AC9">
              <w:t xml:space="preserve"> </w:t>
            </w:r>
            <w:r w:rsidRPr="002F1EC4">
              <w:t xml:space="preserve">nebo nevyřešenou a je vázán informační povinností vůči </w:t>
            </w:r>
            <w:r w:rsidR="00F27A5F">
              <w:t>P</w:t>
            </w:r>
            <w:r w:rsidRPr="002F1EC4">
              <w:t>rovozovateli jednak v situaci, kdy on sám shledá stížnost jako neprávem zamítnutou a jednak v situaci, kdy stížnost byla shledána věcně příslušným kompetentním úřadem jako neprávem zamítnutá. Provozovatel poté uvede tuto stížnost v</w:t>
            </w:r>
            <w:r>
              <w:t xml:space="preserve"> roční</w:t>
            </w:r>
            <w:r w:rsidRPr="002F1EC4">
              <w:t xml:space="preserve"> zprávě o provozování. Pokud </w:t>
            </w:r>
            <w:r w:rsidR="00F27A5F">
              <w:t>P</w:t>
            </w:r>
            <w:r w:rsidRPr="002F1EC4">
              <w:t xml:space="preserve">rovozovatel nesouhlasí s rozhodnutím </w:t>
            </w:r>
            <w:r w:rsidR="00F27A5F">
              <w:t>V</w:t>
            </w:r>
            <w:r w:rsidRPr="002F1EC4">
              <w:t xml:space="preserve">lastníka, </w:t>
            </w:r>
            <w:r>
              <w:t>postupuje se při</w:t>
            </w:r>
            <w:r w:rsidRPr="002F1EC4">
              <w:t xml:space="preserve"> řešení spor</w:t>
            </w:r>
            <w:r>
              <w:t xml:space="preserve">u </w:t>
            </w:r>
            <w:r w:rsidRPr="00B51AD6">
              <w:t>dle</w:t>
            </w:r>
            <w:r w:rsidR="00F27A5F" w:rsidRPr="00003A42">
              <w:rPr>
                <w:rFonts w:cs="Arial"/>
                <w:i/>
              </w:rPr>
              <w:t> </w:t>
            </w:r>
            <w:r w:rsidRPr="00B51AD6">
              <w:t>čl</w:t>
            </w:r>
            <w:r w:rsidRPr="00DA6E2E">
              <w:t>. XII Smlouvy.</w:t>
            </w:r>
          </w:p>
          <w:p w14:paraId="67CB943E" w14:textId="19352CD0" w:rsidR="00AB05BE" w:rsidRPr="00DA6E2E" w:rsidRDefault="00AB05BE" w:rsidP="009647E4">
            <w:pPr>
              <w:pStyle w:val="Zkladntext"/>
              <w:spacing w:line="240" w:lineRule="auto"/>
            </w:pPr>
            <w:r w:rsidRPr="00DA6E2E">
              <w:t>Provozovatel musí informovat odběratele ve svém vyjádření k dané stížnosti o</w:t>
            </w:r>
            <w:r w:rsidR="00F27A5F" w:rsidRPr="00003A42">
              <w:rPr>
                <w:rFonts w:cs="Arial"/>
                <w:i/>
              </w:rPr>
              <w:t> </w:t>
            </w:r>
            <w:r w:rsidRPr="00DA6E2E">
              <w:t>možnosti dovolání k </w:t>
            </w:r>
            <w:r w:rsidR="00F27A5F">
              <w:t>V</w:t>
            </w:r>
            <w:r w:rsidRPr="00DA6E2E">
              <w:t xml:space="preserve">lastníkovi. </w:t>
            </w:r>
          </w:p>
          <w:p w14:paraId="0802FC72" w14:textId="73C495BC" w:rsidR="00AB05BE" w:rsidRPr="002F1EC4" w:rsidRDefault="00AB05BE" w:rsidP="009647E4">
            <w:pPr>
              <w:pStyle w:val="Zkladntext"/>
              <w:spacing w:line="240" w:lineRule="auto"/>
            </w:pPr>
            <w:r w:rsidRPr="00DA6E2E">
              <w:rPr>
                <w:noProof/>
              </w:rPr>
              <w:t>Pro účely sledování a vyhodnocení výkonového ukazatele obsahuje čl. VII, bod 22</w:t>
            </w:r>
            <w:r w:rsidR="00F27A5F">
              <w:rPr>
                <w:noProof/>
              </w:rPr>
              <w:t>.</w:t>
            </w:r>
            <w:r w:rsidRPr="00DA6E2E">
              <w:rPr>
                <w:noProof/>
              </w:rPr>
              <w:t xml:space="preserve">   Smlouvy podrobnější pravidla pro zpracování a vedení evidence nezbytné pro</w:t>
            </w:r>
            <w:r w:rsidR="00F27A5F" w:rsidRPr="00003A42">
              <w:rPr>
                <w:rFonts w:cs="Arial"/>
                <w:i/>
              </w:rPr>
              <w:t> </w:t>
            </w:r>
            <w:r w:rsidRPr="00DA6E2E">
              <w:rPr>
                <w:noProof/>
              </w:rPr>
              <w:t>vyhodnocení výkonového ukazatele (popř. obsahuje specifikace určitých nezbytných dokumentů, pokud jsou tyto dokumenty pro definici ukazatele relevantní).</w:t>
            </w:r>
          </w:p>
        </w:tc>
      </w:tr>
    </w:tbl>
    <w:p w14:paraId="3FC219C4" w14:textId="77777777" w:rsidR="00A426E6" w:rsidRDefault="00A426E6" w:rsidP="00A426E6">
      <w:pPr>
        <w:spacing w:after="200" w:line="276" w:lineRule="auto"/>
      </w:pPr>
      <w:bookmarkStart w:id="89" w:name="_Toc224544111"/>
      <w:bookmarkStart w:id="90" w:name="_Toc228684435"/>
      <w:bookmarkStart w:id="91" w:name="_Toc228796963"/>
      <w:bookmarkStart w:id="92" w:name="_Toc229290570"/>
      <w:bookmarkStart w:id="93" w:name="_Toc244070936"/>
      <w:bookmarkStart w:id="94" w:name="_Toc261968022"/>
      <w:bookmarkStart w:id="95" w:name="_Toc264303038"/>
      <w:r>
        <w:br w:type="page"/>
      </w:r>
    </w:p>
    <w:p w14:paraId="65C38197" w14:textId="5AE492E4" w:rsidR="00AB05BE" w:rsidRPr="009B0D07" w:rsidRDefault="00AB05BE" w:rsidP="00AB05BE">
      <w:pPr>
        <w:pStyle w:val="Nadpis2"/>
      </w:pPr>
      <w:bookmarkStart w:id="96" w:name="_Toc202435667"/>
      <w:r w:rsidRPr="009B0D07">
        <w:lastRenderedPageBreak/>
        <w:t>Stanovisko</w:t>
      </w:r>
      <w:r>
        <w:t xml:space="preserve"> nebo vyjádření </w:t>
      </w:r>
      <w:r w:rsidRPr="009B0D07">
        <w:t>k dokumentaci přípojek</w:t>
      </w:r>
      <w:bookmarkEnd w:id="89"/>
      <w:bookmarkEnd w:id="90"/>
      <w:bookmarkEnd w:id="91"/>
      <w:bookmarkEnd w:id="92"/>
      <w:bookmarkEnd w:id="93"/>
      <w:bookmarkEnd w:id="94"/>
      <w:r>
        <w:t xml:space="preserve"> (iPOVz4, POVz4)</w:t>
      </w:r>
      <w:bookmarkEnd w:id="95"/>
      <w:bookmarkEnd w:id="96"/>
      <w:r w:rsidRPr="009B0D07">
        <w:t xml:space="preserve"> 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70"/>
        <w:gridCol w:w="1124"/>
        <w:gridCol w:w="6814"/>
      </w:tblGrid>
      <w:tr w:rsidR="00AB05BE" w:rsidRPr="00B54F23" w14:paraId="023DC2EE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63D6" w14:textId="77777777" w:rsidR="00AB05BE" w:rsidRPr="00F97B7E" w:rsidRDefault="00AB05BE" w:rsidP="00AB05BE">
            <w:pPr>
              <w:pStyle w:val="Zkladntextvlevo"/>
              <w:rPr>
                <w:rStyle w:val="Odkaznakoment"/>
                <w:rFonts w:ascii="Palatino Linotype" w:hAnsi="Palatino Linotype"/>
                <w:b/>
                <w:noProof/>
                <w:sz w:val="20"/>
                <w:szCs w:val="20"/>
              </w:rPr>
            </w:pPr>
            <w:r w:rsidRPr="00F97B7E">
              <w:rPr>
                <w:b/>
                <w:noProof/>
              </w:rPr>
              <w:t>Definice informativního ukazatele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C463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Počet opožděných stanovisek nebo vyjádření k dokumentaci přípojek v poměru </w:t>
            </w:r>
            <w:r w:rsidRPr="00F97B7E">
              <w:br/>
              <w:t xml:space="preserve">k celkovému počtu vydaných stanovisek nebo vyjádření k dokumentaci přípojek, vyjádřeno v procentech. </w:t>
            </w:r>
          </w:p>
          <w:p w14:paraId="303BD3EC" w14:textId="77777777" w:rsidR="00AB05BE" w:rsidRPr="00F97B7E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F97B7E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14:paraId="4D6EE8A7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CECC" w14:textId="37759B00"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</w:t>
            </w:r>
            <w:r w:rsidR="00F27A5F" w:rsidRPr="00003A42">
              <w:rPr>
                <w:rFonts w:cs="Arial"/>
                <w:i/>
              </w:rPr>
              <w:t> </w:t>
            </w:r>
            <w:r w:rsidRPr="00F97B7E">
              <w:rPr>
                <w:b/>
                <w:noProof/>
              </w:rPr>
              <w:t>vzorce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3A4" w14:textId="2F219C4A" w:rsidR="00AB05BE" w:rsidRPr="00F97B7E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F97B7E">
              <w:t>iPOVz4 = (pov7 / pov8) x 100</w:t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B54F23" w14:paraId="367CD21F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32D9" w14:textId="77777777"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smluvního ukazatele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830D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Rozdíl mezi skutečně dosaženou dobou pro vydání stanoviska nebo vyjádření k dokumentaci přípojek a referenční hodnotou. </w:t>
            </w:r>
          </w:p>
          <w:p w14:paraId="7AAF69DA" w14:textId="77777777" w:rsidR="00AB05BE" w:rsidRPr="00315686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315686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AB05BE" w:rsidRPr="00B54F23" w14:paraId="1DE70631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7E6" w14:textId="710D7638"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</w:t>
            </w:r>
            <w:r w:rsidR="00F27A5F" w:rsidRPr="00003A42">
              <w:rPr>
                <w:rFonts w:cs="Arial"/>
                <w:i/>
              </w:rPr>
              <w:t> </w:t>
            </w:r>
            <w:r w:rsidRPr="00F97B7E">
              <w:rPr>
                <w:b/>
                <w:noProof/>
              </w:rPr>
              <w:t>vzorce</w:t>
            </w:r>
            <w:r w:rsidRPr="00F97B7E">
              <w:rPr>
                <w:rStyle w:val="Znakapoznpodarou"/>
                <w:rFonts w:ascii="Palatino Linotype" w:hAnsi="Palatino Linotype"/>
                <w:b/>
                <w:noProof/>
              </w:rPr>
              <w:footnoteReference w:id="5"/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BE30" w14:textId="77777777" w:rsidR="00AB05BE" w:rsidRPr="00F97B7E" w:rsidRDefault="00AB05BE" w:rsidP="00A426E6">
            <w:pPr>
              <w:pStyle w:val="Zkladntext"/>
              <w:tabs>
                <w:tab w:val="clear" w:pos="8930"/>
                <w:tab w:val="right" w:pos="7428"/>
              </w:tabs>
              <w:spacing w:line="240" w:lineRule="auto"/>
            </w:pPr>
            <w:r w:rsidRPr="00F97B7E">
              <w:t>POVz4 = pov9 – 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</w:tc>
      </w:tr>
      <w:tr w:rsidR="00AB05BE" w:rsidRPr="00B54F23" w14:paraId="2150780E" w14:textId="77777777" w:rsidTr="00A426E6">
        <w:trPr>
          <w:trHeight w:val="227"/>
        </w:trPr>
        <w:tc>
          <w:tcPr>
            <w:tcW w:w="1470" w:type="dxa"/>
            <w:vMerge w:val="restart"/>
          </w:tcPr>
          <w:p w14:paraId="42E5359B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Proměnné</w:t>
            </w:r>
          </w:p>
        </w:tc>
        <w:tc>
          <w:tcPr>
            <w:tcW w:w="1124" w:type="dxa"/>
          </w:tcPr>
          <w:p w14:paraId="6E4650CD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pov7</w:t>
            </w:r>
          </w:p>
        </w:tc>
        <w:tc>
          <w:tcPr>
            <w:tcW w:w="6814" w:type="dxa"/>
          </w:tcPr>
          <w:p w14:paraId="1A96ABFB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Počet opožděných stanovisek nebo vyjádření k dokumentaci přípojek,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B54F23" w14:paraId="416EB5FC" w14:textId="77777777" w:rsidTr="00A426E6">
        <w:trPr>
          <w:trHeight w:val="227"/>
        </w:trPr>
        <w:tc>
          <w:tcPr>
            <w:tcW w:w="1470" w:type="dxa"/>
            <w:vMerge/>
          </w:tcPr>
          <w:p w14:paraId="271A6995" w14:textId="77777777"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124" w:type="dxa"/>
          </w:tcPr>
          <w:p w14:paraId="3B515152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pov8</w:t>
            </w:r>
          </w:p>
        </w:tc>
        <w:tc>
          <w:tcPr>
            <w:tcW w:w="6814" w:type="dxa"/>
          </w:tcPr>
          <w:p w14:paraId="39A9889D" w14:textId="77777777" w:rsidR="00AB05BE" w:rsidRPr="00A864FC" w:rsidRDefault="00AB05BE" w:rsidP="00A426E6">
            <w:pPr>
              <w:pStyle w:val="Zkladntext"/>
              <w:spacing w:line="240" w:lineRule="auto"/>
            </w:pPr>
            <w:r w:rsidRPr="00F97B7E">
              <w:t xml:space="preserve">Celkový počet vydaných stanovisek nebo vyjádření k dokumentaci přípojek,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 xml:space="preserve">] </w:t>
            </w:r>
          </w:p>
          <w:p w14:paraId="37EAB000" w14:textId="77777777" w:rsidR="00AB05BE" w:rsidRPr="00F97B7E" w:rsidRDefault="00AB05BE" w:rsidP="00A426E6">
            <w:pPr>
              <w:pStyle w:val="Zkladntext"/>
              <w:spacing w:line="240" w:lineRule="auto"/>
              <w:rPr>
                <w:i/>
              </w:rPr>
            </w:pPr>
            <w:r w:rsidRPr="00F97B7E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14:paraId="226D72D8" w14:textId="77777777" w:rsidTr="00A426E6">
        <w:trPr>
          <w:trHeight w:val="227"/>
        </w:trPr>
        <w:tc>
          <w:tcPr>
            <w:tcW w:w="1470" w:type="dxa"/>
            <w:vMerge/>
          </w:tcPr>
          <w:p w14:paraId="4F48510C" w14:textId="77777777"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124" w:type="dxa"/>
          </w:tcPr>
          <w:p w14:paraId="245A24A9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pov9</w:t>
            </w:r>
          </w:p>
        </w:tc>
        <w:tc>
          <w:tcPr>
            <w:tcW w:w="6814" w:type="dxa"/>
          </w:tcPr>
          <w:p w14:paraId="313D1F11" w14:textId="77777777" w:rsidR="00AB05BE" w:rsidRPr="00A864FC" w:rsidRDefault="00AB05BE" w:rsidP="00A426E6">
            <w:r w:rsidRPr="00F97B7E">
              <w:t xml:space="preserve">Skutečně dosažená doba pro vydání každého stanoviska nebo vyjádření k dokumentaci přípojek </w:t>
            </w:r>
            <w:r w:rsidRPr="00A864FC">
              <w:t>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  <w:p w14:paraId="10DDA772" w14:textId="77777777" w:rsidR="00AB05BE" w:rsidRPr="00A426E6" w:rsidRDefault="00AB05BE" w:rsidP="00A426E6">
            <w:pPr>
              <w:rPr>
                <w:i/>
                <w:iCs/>
              </w:rPr>
            </w:pPr>
            <w:r w:rsidRPr="00A426E6">
              <w:rPr>
                <w:i/>
                <w:iCs/>
              </w:rPr>
              <w:t>Výpočet se stanovuje pouze pro stanoviska nebo vyjádření k dokumentaci přípojek vydaná nad časovým limitem daným referenční hodnotou.</w:t>
            </w:r>
          </w:p>
        </w:tc>
      </w:tr>
      <w:tr w:rsidR="00AB05BE" w:rsidRPr="00B54F23" w14:paraId="0B9A3C38" w14:textId="77777777" w:rsidTr="00A426E6">
        <w:trPr>
          <w:trHeight w:val="227"/>
        </w:trPr>
        <w:tc>
          <w:tcPr>
            <w:tcW w:w="1470" w:type="dxa"/>
          </w:tcPr>
          <w:p w14:paraId="5BDB854F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Kategorie</w:t>
            </w:r>
          </w:p>
        </w:tc>
        <w:tc>
          <w:tcPr>
            <w:tcW w:w="7938" w:type="dxa"/>
            <w:gridSpan w:val="2"/>
            <w:vAlign w:val="center"/>
          </w:tcPr>
          <w:p w14:paraId="0F96146C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Kvalita služeb </w:t>
            </w:r>
            <w:r>
              <w:t>o</w:t>
            </w:r>
            <w:r w:rsidRPr="00F97B7E">
              <w:t>dběratelům</w:t>
            </w:r>
          </w:p>
        </w:tc>
      </w:tr>
      <w:tr w:rsidR="00AB05BE" w:rsidRPr="00B54F23" w14:paraId="20FE175A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E0AC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Referenční hodnota (RH)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0664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30 kalendářních dní</w:t>
            </w:r>
          </w:p>
        </w:tc>
      </w:tr>
      <w:tr w:rsidR="00AB05BE" w:rsidRPr="00B54F23" w14:paraId="1A124CDD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962F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Stanovení pokutových bodů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75A4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Počet bodů za rok = suma dílčích pokutových bodů za daný rok</w:t>
            </w:r>
          </w:p>
          <w:p w14:paraId="2E261C59" w14:textId="77777777" w:rsidR="00AB05BE" w:rsidRPr="00F97B7E" w:rsidRDefault="00AB05BE" w:rsidP="00A426E6">
            <w:pPr>
              <w:pStyle w:val="Zkladntext"/>
              <w:spacing w:line="240" w:lineRule="auto"/>
              <w:jc w:val="left"/>
            </w:pPr>
            <w:r w:rsidRPr="00F97B7E">
              <w:t>Dílčí pokutový bod pro každé stanovisko nebo vyjádření = POVz4 x V</w:t>
            </w:r>
            <w:r w:rsidRPr="00DF7D19">
              <w:rPr>
                <w:vertAlign w:val="subscript"/>
              </w:rPr>
              <w:t>14</w:t>
            </w:r>
          </w:p>
          <w:p w14:paraId="071A6145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kde V</w:t>
            </w:r>
            <w:r w:rsidRPr="00DF7D19">
              <w:rPr>
                <w:vertAlign w:val="subscript"/>
              </w:rPr>
              <w:t>14</w:t>
            </w:r>
            <w:r w:rsidRPr="00F97B7E">
              <w:t> je počet bodů za jedno stanovisko nebo vyjádření a jeden den nad referenční hodnotou, ve výši 0,01.</w:t>
            </w:r>
          </w:p>
        </w:tc>
      </w:tr>
      <w:tr w:rsidR="00AB05BE" w:rsidRPr="00B54F23" w14:paraId="3CA17DBA" w14:textId="77777777" w:rsidTr="00A426E6">
        <w:trPr>
          <w:trHeight w:val="22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87FC" w14:textId="77777777"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Poznámka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B63F" w14:textId="2804F49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 xml:space="preserve">Stanovení pokutových bodů sleduje počty stanovisek nebo vyjádření k dokumentaci přípojek, která byla vydána v delším časovém období, než udává </w:t>
            </w:r>
            <w:r w:rsidR="00F27A5F">
              <w:t>RH</w:t>
            </w:r>
            <w:r w:rsidRPr="00F97B7E">
              <w:t>, a</w:t>
            </w:r>
            <w:r w:rsidR="00F27A5F" w:rsidRPr="00003A42">
              <w:rPr>
                <w:rFonts w:cs="Arial"/>
                <w:i/>
              </w:rPr>
              <w:t> </w:t>
            </w:r>
            <w:r w:rsidRPr="00F97B7E">
              <w:t>skutečně dosaženou dobu pro vydání stanoviska nebo vyjádření k</w:t>
            </w:r>
            <w:r>
              <w:t> </w:t>
            </w:r>
            <w:r w:rsidRPr="00F97B7E">
              <w:t xml:space="preserve">dokumentaci přípojek. </w:t>
            </w:r>
          </w:p>
          <w:p w14:paraId="062877B7" w14:textId="77777777" w:rsidR="00AB05BE" w:rsidRPr="00F97B7E" w:rsidRDefault="00AB05BE" w:rsidP="00A426E6">
            <w:pPr>
              <w:pStyle w:val="Zkladntext"/>
              <w:spacing w:line="240" w:lineRule="auto"/>
            </w:pPr>
            <w:r w:rsidRPr="00F97B7E">
              <w:t>Provozovatel může požadavek k dokumentaci přípojek řešit dvěma způsoby:</w:t>
            </w:r>
          </w:p>
          <w:p w14:paraId="59855F73" w14:textId="77777777" w:rsidR="00AB05BE" w:rsidRDefault="00AB05BE" w:rsidP="00A426E6">
            <w:pPr>
              <w:pStyle w:val="odrky"/>
              <w:numPr>
                <w:ilvl w:val="0"/>
                <w:numId w:val="7"/>
              </w:numPr>
              <w:spacing w:after="60" w:line="240" w:lineRule="auto"/>
              <w:contextualSpacing w:val="0"/>
            </w:pPr>
            <w:r w:rsidRPr="00F97B7E">
              <w:t>stanoviskem k dokumentaci přípojek se rozumí kladná nebo záporná odpověď vztahující se k zadanému požadavku;</w:t>
            </w:r>
          </w:p>
          <w:p w14:paraId="6CABB2EA" w14:textId="77777777" w:rsidR="00AB05BE" w:rsidRPr="00F97B7E" w:rsidRDefault="00AB05BE" w:rsidP="00A426E6">
            <w:pPr>
              <w:pStyle w:val="odrky"/>
              <w:numPr>
                <w:ilvl w:val="0"/>
                <w:numId w:val="7"/>
              </w:numPr>
              <w:spacing w:after="60" w:line="240" w:lineRule="auto"/>
              <w:contextualSpacing w:val="0"/>
            </w:pPr>
            <w:r w:rsidRPr="00F97B7E">
              <w:t xml:space="preserve">vyjádřením k dokumentaci přípojek se rozumí předání písemné informace </w:t>
            </w:r>
            <w:r w:rsidRPr="00F97B7E">
              <w:br/>
              <w:t xml:space="preserve">o postupu řešení zadaného požadavku (např. je vyžadováno místní šetření). </w:t>
            </w:r>
          </w:p>
          <w:p w14:paraId="11FBA9AE" w14:textId="4AC8FF22" w:rsidR="00AB05BE" w:rsidRPr="001E4015" w:rsidRDefault="00AB05BE" w:rsidP="00A426E6">
            <w:pPr>
              <w:pStyle w:val="Zkladntext"/>
              <w:spacing w:line="240" w:lineRule="auto"/>
            </w:pPr>
            <w:r w:rsidRPr="00F97B7E">
              <w:t>Pokud bude zjištěno, že požadavek na dokumentaci přípojek byl řešen formou vydání vyjádření, ačkoliv bylo možné vydat stanovisko k dokumentaci, bude tato situace posuzována jako „neprávem zamítnutá stížnost“ a bude s ní takto nakládáno (viz</w:t>
            </w:r>
            <w:r w:rsidR="00F27A5F" w:rsidRPr="00003A42">
              <w:rPr>
                <w:rFonts w:cs="Arial"/>
                <w:i/>
              </w:rPr>
              <w:t> </w:t>
            </w:r>
            <w:r>
              <w:t>výkonový ukazatel</w:t>
            </w:r>
            <w:r w:rsidRPr="00F97B7E">
              <w:t xml:space="preserve"> </w:t>
            </w:r>
            <w:r>
              <w:t>„</w:t>
            </w:r>
            <w:r w:rsidRPr="00F97B7E">
              <w:t xml:space="preserve">Neprávem zamítnuté stížnosti </w:t>
            </w:r>
            <w:r>
              <w:t>o</w:t>
            </w:r>
            <w:r w:rsidRPr="00F97B7E">
              <w:t>dběratelů</w:t>
            </w:r>
            <w:r>
              <w:t xml:space="preserve">“ (iPOVz3, </w:t>
            </w:r>
            <w:r w:rsidRPr="001E4015">
              <w:t>POVz3)).</w:t>
            </w:r>
          </w:p>
          <w:p w14:paraId="7EA9369F" w14:textId="2986D70A" w:rsidR="00AB05BE" w:rsidRPr="00F97B7E" w:rsidRDefault="00AB05BE" w:rsidP="00A426E6">
            <w:pPr>
              <w:pStyle w:val="Zkladntext"/>
              <w:spacing w:line="240" w:lineRule="auto"/>
            </w:pPr>
            <w:r w:rsidRPr="001E4015">
              <w:rPr>
                <w:noProof/>
              </w:rPr>
              <w:t>Pro účely sledování a vyhodnocení výkonového ukazatele obsahuje čl. VII, bod 22</w:t>
            </w:r>
            <w:r w:rsidR="00F27A5F">
              <w:rPr>
                <w:noProof/>
              </w:rPr>
              <w:t>.</w:t>
            </w:r>
            <w:r w:rsidRPr="001E4015">
              <w:rPr>
                <w:noProof/>
              </w:rPr>
              <w:t xml:space="preserve">   Smlouvy podrobnější pravidla pro zpracování a vedení evidence </w:t>
            </w:r>
            <w:r w:rsidRPr="001E4015">
              <w:t>stanovisek a</w:t>
            </w:r>
            <w:r w:rsidRPr="00F97B7E">
              <w:t xml:space="preserve"> vyjádření </w:t>
            </w:r>
            <w:r w:rsidRPr="00593E3E">
              <w:rPr>
                <w:noProof/>
              </w:rPr>
              <w:t>nezbytné pro vyhodnocení výkonového ukazatele (popř. obsahuje specifikace určitých nezbytných dokumentů, pokud jsou tyto dokumenty pro definici ukazatele relevantní).</w:t>
            </w:r>
          </w:p>
        </w:tc>
      </w:tr>
    </w:tbl>
    <w:p w14:paraId="2EBF9D43" w14:textId="77777777" w:rsidR="00AB05BE" w:rsidRDefault="00AB05BE">
      <w:pPr>
        <w:spacing w:after="200" w:line="276" w:lineRule="auto"/>
      </w:pPr>
      <w:r>
        <w:br w:type="page"/>
      </w:r>
    </w:p>
    <w:p w14:paraId="0800CF49" w14:textId="77777777" w:rsidR="00AB05BE" w:rsidRPr="009B0D07" w:rsidRDefault="00AB05BE" w:rsidP="00AB05BE">
      <w:pPr>
        <w:pStyle w:val="Nadpis2"/>
      </w:pPr>
      <w:bookmarkStart w:id="97" w:name="_Toc228796964"/>
      <w:bookmarkStart w:id="98" w:name="_Toc229290571"/>
      <w:bookmarkStart w:id="99" w:name="_Toc244070937"/>
      <w:bookmarkStart w:id="100" w:name="_Toc261968023"/>
      <w:bookmarkStart w:id="101" w:name="_Toc264303039"/>
      <w:bookmarkStart w:id="102" w:name="_Toc202435668"/>
      <w:r w:rsidRPr="009B0D07">
        <w:lastRenderedPageBreak/>
        <w:t xml:space="preserve">Stanovisko </w:t>
      </w:r>
      <w:r>
        <w:t xml:space="preserve">nebo vyjádření </w:t>
      </w:r>
      <w:r w:rsidRPr="009B0D07">
        <w:t xml:space="preserve">k dokumentaci vodovodu </w:t>
      </w:r>
      <w:bookmarkEnd w:id="97"/>
      <w:bookmarkEnd w:id="98"/>
      <w:bookmarkEnd w:id="99"/>
      <w:bookmarkEnd w:id="100"/>
      <w:r>
        <w:t>(iPOVz5, POVz5)</w:t>
      </w:r>
      <w:bookmarkEnd w:id="101"/>
      <w:bookmarkEnd w:id="102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018"/>
        <w:gridCol w:w="6609"/>
      </w:tblGrid>
      <w:tr w:rsidR="00AB05BE" w:rsidRPr="00E27DFA" w14:paraId="4093C706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E2FC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19E" w14:textId="706E9A1B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Počet opožděných stanovisek nebo vyjádření k dokumentaci vodovodu </w:t>
            </w:r>
            <w:r w:rsidRPr="00F97B7E">
              <w:br/>
              <w:t xml:space="preserve">v poměru k celkovému počtu vydaných stanovisek nebo vyjádření </w:t>
            </w:r>
            <w:r w:rsidRPr="00187788">
              <w:rPr>
                <w:iCs/>
              </w:rPr>
              <w:t>k dokumentaci</w:t>
            </w:r>
            <w:r w:rsidR="00271128">
              <w:t xml:space="preserve"> vodovodu</w:t>
            </w:r>
            <w:r w:rsidRPr="00F97B7E">
              <w:t>, vyjádřeno v procentech.</w:t>
            </w:r>
          </w:p>
          <w:p w14:paraId="3876CC98" w14:textId="77777777" w:rsidR="00AB05BE" w:rsidRPr="00B84BEA" w:rsidRDefault="00AB05BE" w:rsidP="00187788">
            <w:pPr>
              <w:pStyle w:val="Zkladntext"/>
              <w:spacing w:before="40" w:after="40" w:line="240" w:lineRule="auto"/>
              <w:rPr>
                <w:i/>
              </w:rPr>
            </w:pPr>
            <w:r w:rsidRPr="00B84BEA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E27DFA" w14:paraId="42C64FDD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8ED" w14:textId="3A88C2BE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</w:t>
            </w:r>
            <w:r w:rsidR="00187788" w:rsidRPr="00003A42">
              <w:rPr>
                <w:rFonts w:cs="Arial"/>
                <w:i/>
              </w:rPr>
              <w:t> </w:t>
            </w:r>
            <w:r w:rsidRPr="00F97B7E">
              <w:rPr>
                <w:b/>
                <w:noProof/>
              </w:rPr>
              <w:t>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141C" w14:textId="482E7D46" w:rsidR="00AB05BE" w:rsidRPr="00F97B7E" w:rsidRDefault="00AB05BE" w:rsidP="00187788">
            <w:pPr>
              <w:pStyle w:val="Zkladntext"/>
              <w:tabs>
                <w:tab w:val="clear" w:pos="8930"/>
                <w:tab w:val="right" w:pos="7428"/>
              </w:tabs>
              <w:spacing w:before="40" w:after="40" w:line="240" w:lineRule="auto"/>
            </w:pPr>
            <w:r w:rsidRPr="00F97B7E">
              <w:t>iPOVz5 = (pov10 / pov11) x 100</w:t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E27DFA" w14:paraId="24474E58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368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A99F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Rozdíl mezi skutečně dosaženou dobou pro vydání stanoviska nebo vyjádření k dokumentaci vodovodu a referenční hodnotou. </w:t>
            </w:r>
          </w:p>
          <w:p w14:paraId="573EEE42" w14:textId="77777777" w:rsidR="00AB05BE" w:rsidRPr="00B84BEA" w:rsidRDefault="00AB05BE" w:rsidP="00187788">
            <w:pPr>
              <w:pStyle w:val="Zkladntext"/>
              <w:spacing w:before="40" w:after="40" w:line="240" w:lineRule="auto"/>
              <w:rPr>
                <w:i/>
              </w:rPr>
            </w:pPr>
            <w:r w:rsidRPr="00B84BEA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E27DFA" w14:paraId="3CD66E76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3CD1" w14:textId="6B65DA42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</w:t>
            </w:r>
            <w:r w:rsidR="00187788" w:rsidRPr="00003A42">
              <w:rPr>
                <w:rFonts w:cs="Arial"/>
                <w:i/>
              </w:rPr>
              <w:t> </w:t>
            </w:r>
            <w:r w:rsidRPr="00F97B7E">
              <w:rPr>
                <w:b/>
                <w:noProof/>
              </w:rPr>
              <w:t>vzorce</w:t>
            </w:r>
            <w:r w:rsidRPr="00F97B7E">
              <w:rPr>
                <w:rStyle w:val="Znakapoznpodarou"/>
                <w:rFonts w:ascii="Palatino Linotype" w:hAnsi="Palatino Linotype"/>
                <w:b/>
                <w:noProof/>
              </w:rPr>
              <w:footnoteReference w:id="6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F645" w14:textId="6582F109" w:rsidR="00AB05BE" w:rsidRPr="00F97B7E" w:rsidRDefault="00AB05BE" w:rsidP="00187788">
            <w:pPr>
              <w:pStyle w:val="Zkladntext"/>
              <w:tabs>
                <w:tab w:val="clear" w:pos="8930"/>
                <w:tab w:val="right" w:pos="7428"/>
              </w:tabs>
              <w:spacing w:before="40" w:after="40" w:line="240" w:lineRule="auto"/>
            </w:pPr>
            <w:r w:rsidRPr="00F97B7E">
              <w:t>POVz5 = pov12 – RH</w:t>
            </w:r>
            <w:r w:rsidRPr="00A864FC">
              <w:t xml:space="preserve">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</w:tc>
      </w:tr>
      <w:tr w:rsidR="00AB05BE" w:rsidRPr="00E27DFA" w14:paraId="79F20B53" w14:textId="77777777" w:rsidTr="00AB05BE">
        <w:trPr>
          <w:trHeight w:val="227"/>
        </w:trPr>
        <w:tc>
          <w:tcPr>
            <w:tcW w:w="1587" w:type="dxa"/>
            <w:vMerge w:val="restart"/>
          </w:tcPr>
          <w:p w14:paraId="095883F4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Proměnné</w:t>
            </w:r>
          </w:p>
        </w:tc>
        <w:tc>
          <w:tcPr>
            <w:tcW w:w="1018" w:type="dxa"/>
          </w:tcPr>
          <w:p w14:paraId="23CAEE60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pov10</w:t>
            </w:r>
          </w:p>
        </w:tc>
        <w:tc>
          <w:tcPr>
            <w:tcW w:w="6609" w:type="dxa"/>
          </w:tcPr>
          <w:p w14:paraId="3B279E56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Počet opožděných stanovisek nebo vyjádření k dokumentaci vodovodu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E27DFA" w14:paraId="1E3B524F" w14:textId="77777777" w:rsidTr="00AB05BE">
        <w:trPr>
          <w:trHeight w:val="227"/>
        </w:trPr>
        <w:tc>
          <w:tcPr>
            <w:tcW w:w="1587" w:type="dxa"/>
            <w:vMerge/>
          </w:tcPr>
          <w:p w14:paraId="55A9774C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18" w:type="dxa"/>
          </w:tcPr>
          <w:p w14:paraId="61527A18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pov11</w:t>
            </w:r>
          </w:p>
        </w:tc>
        <w:tc>
          <w:tcPr>
            <w:tcW w:w="6609" w:type="dxa"/>
          </w:tcPr>
          <w:p w14:paraId="3422E29B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Celkový počet vydaných stanovisek nebo vyjádření k dokumentaci vodovodu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 xml:space="preserve">] </w:t>
            </w:r>
          </w:p>
          <w:p w14:paraId="395C1FC3" w14:textId="77777777" w:rsidR="00AB05BE" w:rsidRPr="00B84BEA" w:rsidRDefault="00AB05BE" w:rsidP="00187788">
            <w:pPr>
              <w:pStyle w:val="Zkladntext"/>
              <w:spacing w:before="40" w:after="40" w:line="240" w:lineRule="auto"/>
              <w:rPr>
                <w:i/>
              </w:rPr>
            </w:pPr>
            <w:r w:rsidRPr="00B84BEA">
              <w:rPr>
                <w:i/>
              </w:rPr>
              <w:t>Referenčním datem se rozumí poslední den kalendářního roku.</w:t>
            </w:r>
          </w:p>
        </w:tc>
      </w:tr>
      <w:tr w:rsidR="00AB05BE" w:rsidRPr="00E27DFA" w14:paraId="1D804C74" w14:textId="77777777" w:rsidTr="00AB05BE">
        <w:trPr>
          <w:trHeight w:val="227"/>
        </w:trPr>
        <w:tc>
          <w:tcPr>
            <w:tcW w:w="1587" w:type="dxa"/>
            <w:vMerge/>
          </w:tcPr>
          <w:p w14:paraId="64D16BB3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18" w:type="dxa"/>
          </w:tcPr>
          <w:p w14:paraId="511DAB69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pov12</w:t>
            </w:r>
          </w:p>
        </w:tc>
        <w:tc>
          <w:tcPr>
            <w:tcW w:w="6609" w:type="dxa"/>
          </w:tcPr>
          <w:p w14:paraId="7A45BEDF" w14:textId="77777777" w:rsidR="00AB05BE" w:rsidRPr="00A864FC" w:rsidRDefault="00AB05BE" w:rsidP="00187788">
            <w:pPr>
              <w:spacing w:before="40" w:after="40"/>
            </w:pPr>
            <w:r w:rsidRPr="00A864FC">
              <w:t>Skutečně dosažená doba pro vydání každého stanoviska nebo vyjádření k dokumentaci vodovodu</w:t>
            </w:r>
            <w:r w:rsidR="00271128">
              <w:t xml:space="preserve"> </w:t>
            </w:r>
            <w:r w:rsidR="00271128" w:rsidRPr="00A864FC">
              <w:t>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  <w:p w14:paraId="60B86825" w14:textId="77777777" w:rsidR="00AB05BE" w:rsidRPr="00B84BEA" w:rsidRDefault="00AB05BE" w:rsidP="00187788">
            <w:pPr>
              <w:spacing w:before="40" w:after="40"/>
              <w:jc w:val="both"/>
            </w:pPr>
            <w:r w:rsidRPr="00A864FC">
              <w:t xml:space="preserve">Výpočet se stanovuje pouze pro </w:t>
            </w:r>
            <w:r w:rsidRPr="00B84BEA">
              <w:t xml:space="preserve">stanoviska </w:t>
            </w:r>
            <w:r>
              <w:t xml:space="preserve">nebo vyjádření </w:t>
            </w:r>
            <w:r w:rsidRPr="00B84BEA">
              <w:t xml:space="preserve">k dokumentaci vodovodu </w:t>
            </w:r>
            <w:r w:rsidRPr="00A864FC">
              <w:t>vydaná nad časovým limitem daným referenční hodnotou.</w:t>
            </w:r>
          </w:p>
        </w:tc>
      </w:tr>
      <w:tr w:rsidR="00AB05BE" w:rsidRPr="00E27DFA" w14:paraId="1B68B25C" w14:textId="77777777" w:rsidTr="00AB05BE">
        <w:trPr>
          <w:trHeight w:val="227"/>
        </w:trPr>
        <w:tc>
          <w:tcPr>
            <w:tcW w:w="1587" w:type="dxa"/>
          </w:tcPr>
          <w:p w14:paraId="5E01BF07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14:paraId="040A54ED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Kvalita služeb </w:t>
            </w:r>
            <w:r>
              <w:t>o</w:t>
            </w:r>
            <w:r w:rsidRPr="00F97B7E">
              <w:t>dběratelům</w:t>
            </w:r>
          </w:p>
        </w:tc>
      </w:tr>
      <w:tr w:rsidR="00AB05BE" w:rsidRPr="00E27DFA" w14:paraId="1A423489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37FC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79BF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30 kalendářních dní</w:t>
            </w:r>
          </w:p>
        </w:tc>
      </w:tr>
      <w:tr w:rsidR="00AB05BE" w:rsidRPr="00E27DFA" w14:paraId="45EBC4A2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1C52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6A9B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Počet bodů za rok = suma dílčích pokutových bodů za daný rok</w:t>
            </w:r>
          </w:p>
          <w:p w14:paraId="65DB76AD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Dílčí pokutový bod pro každé stanovisko nebo vyjádření = POVz5 x V</w:t>
            </w:r>
            <w:r w:rsidRPr="00DF7D19">
              <w:rPr>
                <w:vertAlign w:val="subscript"/>
              </w:rPr>
              <w:t>15</w:t>
            </w:r>
          </w:p>
          <w:p w14:paraId="2F64B7CB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kde V</w:t>
            </w:r>
            <w:r w:rsidRPr="00DF7D19">
              <w:rPr>
                <w:vertAlign w:val="subscript"/>
              </w:rPr>
              <w:t>15</w:t>
            </w:r>
            <w:r w:rsidRPr="00F97B7E">
              <w:t> je počet bodů za jedno stanovisko nebo vyjádření a jeden den nad referenční hodnotou, ve výši 0,005.</w:t>
            </w:r>
          </w:p>
        </w:tc>
      </w:tr>
      <w:tr w:rsidR="00AB05BE" w:rsidRPr="00E27DFA" w14:paraId="4EA616F5" w14:textId="77777777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452F" w14:textId="77777777" w:rsidR="00AB05BE" w:rsidRPr="00F97B7E" w:rsidRDefault="00AB05BE" w:rsidP="00187788">
            <w:pPr>
              <w:pStyle w:val="Zkladntextvlevo"/>
              <w:spacing w:before="40" w:after="40" w:line="240" w:lineRule="auto"/>
              <w:rPr>
                <w:b/>
              </w:rPr>
            </w:pPr>
            <w:r w:rsidRPr="00F97B7E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D6BF" w14:textId="0EA4753F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Stanovení pokutových bodů sleduje počty stanovisek nebo vyjádření k dokumentaci vodovodu</w:t>
            </w:r>
            <w:r w:rsidR="0040193D">
              <w:t>,</w:t>
            </w:r>
            <w:r w:rsidRPr="00F97B7E">
              <w:t xml:space="preserve"> která byla vydána v delším časovém období, než udává </w:t>
            </w:r>
            <w:r w:rsidR="00187788">
              <w:t>RH</w:t>
            </w:r>
            <w:r w:rsidRPr="00F97B7E">
              <w:t>, a skutečně dosaženou dobu pro vydání stanoviska nebo vyjádření k dokumentaci vodovodu</w:t>
            </w:r>
            <w:r w:rsidR="0040193D">
              <w:t>.</w:t>
            </w:r>
          </w:p>
          <w:p w14:paraId="57F8197B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>Provozovatel může požadavek k dokumentaci vodovodu řešit dvěma způsoby:</w:t>
            </w:r>
          </w:p>
          <w:p w14:paraId="63F65C96" w14:textId="77777777" w:rsidR="00AB05BE" w:rsidRDefault="00AB05BE" w:rsidP="00187788">
            <w:pPr>
              <w:pStyle w:val="odrky"/>
              <w:numPr>
                <w:ilvl w:val="0"/>
                <w:numId w:val="14"/>
              </w:numPr>
              <w:spacing w:before="40" w:after="40" w:line="240" w:lineRule="auto"/>
              <w:contextualSpacing w:val="0"/>
            </w:pPr>
            <w:r w:rsidRPr="00F97B7E">
              <w:t>stanoviskem k dokumentaci vodovodu se rozumí kladná nebo záporná odpověď vztahující se k zadanému požadavku;</w:t>
            </w:r>
          </w:p>
          <w:p w14:paraId="7D4AC101" w14:textId="3CEF352E" w:rsidR="00AB05BE" w:rsidRPr="00F97B7E" w:rsidRDefault="00AB05BE" w:rsidP="00187788">
            <w:pPr>
              <w:pStyle w:val="odrky"/>
              <w:numPr>
                <w:ilvl w:val="0"/>
                <w:numId w:val="14"/>
              </w:numPr>
              <w:spacing w:before="40" w:after="40" w:line="240" w:lineRule="auto"/>
              <w:ind w:left="357" w:hanging="357"/>
              <w:contextualSpacing w:val="0"/>
            </w:pPr>
            <w:r w:rsidRPr="00F97B7E">
              <w:t>vyjádřením k dokumentaci vodovodu se rozumí předání písemné informace o</w:t>
            </w:r>
            <w:r w:rsidR="00187788" w:rsidRPr="00003A42">
              <w:rPr>
                <w:rFonts w:cs="Arial"/>
                <w:i/>
              </w:rPr>
              <w:t> </w:t>
            </w:r>
            <w:r w:rsidRPr="00F97B7E">
              <w:t xml:space="preserve">postupu řešení zadaného požadavku (např. je vyžadováno místní šetření). </w:t>
            </w:r>
          </w:p>
          <w:p w14:paraId="37DB2D63" w14:textId="77777777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F97B7E">
              <w:t xml:space="preserve">Pokud bude zjištěno, že požadavek na dokumentaci vodovodu byl řešen formou vydání vyjádření, ačkoliv bylo možné vydat stanovisko k dokumentaci, bude tato situace posuzována jako „neprávem zamítnutá stížnost“ a bude s ní takto nakládáno (viz </w:t>
            </w:r>
            <w:r>
              <w:t>výkonový ukazatel</w:t>
            </w:r>
            <w:r w:rsidRPr="00F97B7E">
              <w:t xml:space="preserve"> </w:t>
            </w:r>
            <w:r>
              <w:t>„</w:t>
            </w:r>
            <w:r w:rsidRPr="00F97B7E">
              <w:t xml:space="preserve">Neprávem zamítnuté stížnosti </w:t>
            </w:r>
            <w:r>
              <w:t>o</w:t>
            </w:r>
            <w:r w:rsidRPr="00F97B7E">
              <w:t>dběratelů</w:t>
            </w:r>
            <w:r>
              <w:t>“ (iPOVz3, POVz3)</w:t>
            </w:r>
            <w:r w:rsidRPr="00F97B7E">
              <w:t>).</w:t>
            </w:r>
          </w:p>
          <w:p w14:paraId="6E6909B3" w14:textId="730E659F" w:rsidR="00AB05BE" w:rsidRPr="00F97B7E" w:rsidRDefault="00AB05BE" w:rsidP="00187788">
            <w:pPr>
              <w:pStyle w:val="Zkladntext"/>
              <w:spacing w:before="40" w:after="40" w:line="240" w:lineRule="auto"/>
            </w:pPr>
            <w:r w:rsidRPr="001E4015">
              <w:rPr>
                <w:noProof/>
              </w:rPr>
              <w:t>Pro účely sledování a vyhodnocení výkonového ukazatele obsahuje čl. VII, bod 22</w:t>
            </w:r>
            <w:r w:rsidR="00187788">
              <w:rPr>
                <w:noProof/>
              </w:rPr>
              <w:t>.</w:t>
            </w:r>
            <w:r w:rsidRPr="001E4015">
              <w:rPr>
                <w:noProof/>
              </w:rPr>
              <w:t xml:space="preserve">   Smlouvy podrobnější pravidla pro zpracování a vedení evidence </w:t>
            </w:r>
            <w:r w:rsidRPr="001E4015">
              <w:t>stanovisek a</w:t>
            </w:r>
            <w:r w:rsidR="00187788" w:rsidRPr="00003A42">
              <w:rPr>
                <w:rFonts w:cs="Arial"/>
                <w:i/>
              </w:rPr>
              <w:t> </w:t>
            </w:r>
            <w:r w:rsidRPr="001E4015">
              <w:t xml:space="preserve">vyjádření </w:t>
            </w:r>
            <w:r w:rsidRPr="001E4015">
              <w:rPr>
                <w:noProof/>
              </w:rPr>
              <w:t>nezbytné pro vyhodnocení výkonového ukazatele (popř. obsahuje</w:t>
            </w:r>
            <w:r w:rsidRPr="00593E3E">
              <w:rPr>
                <w:noProof/>
              </w:rPr>
              <w:t xml:space="preserve"> specifikace určitých nezbytných dokumentů, pokud jsou tyto dokumenty pro definici ukazatele relevantní).</w:t>
            </w:r>
          </w:p>
        </w:tc>
      </w:tr>
    </w:tbl>
    <w:p w14:paraId="1E7ED9CD" w14:textId="59AF6466" w:rsidR="00271128" w:rsidRDefault="00271128">
      <w:pPr>
        <w:spacing w:after="200" w:line="276" w:lineRule="auto"/>
      </w:pPr>
    </w:p>
    <w:sectPr w:rsidR="00271128" w:rsidSect="00AB05BE">
      <w:headerReference w:type="default" r:id="rId12"/>
      <w:footerReference w:type="defaul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5" w:author="Frýbová Eva" w:date="2025-02-25T23:26:00Z" w:initials="EF">
    <w:p w14:paraId="7292DA49" w14:textId="37A72E3C" w:rsidR="00DC7AF7" w:rsidRDefault="00DC7AF7" w:rsidP="00DC7AF7">
      <w:pPr>
        <w:pStyle w:val="Textkomente"/>
      </w:pPr>
      <w:r>
        <w:rPr>
          <w:rStyle w:val="Odkaznakoment"/>
        </w:rPr>
        <w:annotationRef/>
      </w:r>
      <w:r>
        <w:t xml:space="preserve">Zadavatel před uzavřením Koncesní smlouvy  vyplní referenční hodnotu (km) na základě nabídky dodavatele. Dodavatel vyplní  údaj o počtu % (v maximální výši  </w:t>
      </w:r>
      <w:r>
        <w:rPr>
          <w:highlight w:val="yellow"/>
        </w:rPr>
        <w:t>7% a minimální výši  5%)</w:t>
      </w:r>
      <w:r>
        <w:t xml:space="preserve"> pouze ve formuláři „Krycí list nabídky“ aby se předešlo případným rozporům v různých částech nabídky.</w:t>
      </w:r>
      <w:r>
        <w:br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292DA4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808184" w16cex:dateUtc="2025-02-25T22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92DA49" w16cid:durableId="148081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F2D3D" w14:textId="77777777" w:rsidR="005221C3" w:rsidRDefault="005221C3" w:rsidP="004F2A5E">
      <w:pPr>
        <w:spacing w:after="0"/>
      </w:pPr>
      <w:r>
        <w:separator/>
      </w:r>
    </w:p>
  </w:endnote>
  <w:endnote w:type="continuationSeparator" w:id="0">
    <w:p w14:paraId="02A28ACB" w14:textId="77777777" w:rsidR="005221C3" w:rsidRDefault="005221C3" w:rsidP="004F2A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9D9B1" w14:textId="77777777" w:rsidR="008C1F0E" w:rsidRDefault="008C1F0E" w:rsidP="004F2A5E">
    <w:pPr>
      <w:jc w:val="center"/>
      <w:rPr>
        <w:rFonts w:cs="Arial"/>
        <w:caps/>
        <w:sz w:val="16"/>
        <w:szCs w:val="16"/>
      </w:rPr>
    </w:pPr>
  </w:p>
  <w:p w14:paraId="07A12AA7" w14:textId="77777777" w:rsidR="008C1F0E" w:rsidRPr="00CA7F71" w:rsidRDefault="008C1F0E" w:rsidP="004F2A5E">
    <w:pPr>
      <w:jc w:val="center"/>
      <w:rPr>
        <w:rFonts w:cs="Arial"/>
        <w:sz w:val="18"/>
        <w:szCs w:val="18"/>
      </w:rPr>
    </w:pPr>
    <w:r w:rsidRPr="00CA7F71">
      <w:rPr>
        <w:sz w:val="18"/>
        <w:szCs w:val="18"/>
      </w:rPr>
      <w:fldChar w:fldCharType="begin"/>
    </w:r>
    <w:r w:rsidRPr="00CA7F71">
      <w:rPr>
        <w:sz w:val="18"/>
        <w:szCs w:val="18"/>
      </w:rPr>
      <w:instrText xml:space="preserve"> PAGE </w:instrText>
    </w:r>
    <w:r w:rsidRPr="00CA7F71">
      <w:rPr>
        <w:sz w:val="18"/>
        <w:szCs w:val="18"/>
      </w:rPr>
      <w:fldChar w:fldCharType="separate"/>
    </w:r>
    <w:r w:rsidR="001A2FF5">
      <w:rPr>
        <w:noProof/>
        <w:sz w:val="18"/>
        <w:szCs w:val="18"/>
      </w:rPr>
      <w:t>3</w:t>
    </w:r>
    <w:r w:rsidRPr="00CA7F71">
      <w:rPr>
        <w:sz w:val="18"/>
        <w:szCs w:val="18"/>
      </w:rPr>
      <w:fldChar w:fldCharType="end"/>
    </w:r>
    <w:r w:rsidRPr="00CA7F71">
      <w:rPr>
        <w:sz w:val="18"/>
        <w:szCs w:val="18"/>
      </w:rPr>
      <w:t>/</w:t>
    </w:r>
    <w:r w:rsidRPr="00CA7F71">
      <w:rPr>
        <w:sz w:val="18"/>
        <w:szCs w:val="18"/>
      </w:rPr>
      <w:fldChar w:fldCharType="begin"/>
    </w:r>
    <w:r w:rsidRPr="00CA7F71">
      <w:rPr>
        <w:sz w:val="18"/>
        <w:szCs w:val="18"/>
      </w:rPr>
      <w:instrText xml:space="preserve"> NUMPAGES </w:instrText>
    </w:r>
    <w:r w:rsidRPr="00CA7F71">
      <w:rPr>
        <w:sz w:val="18"/>
        <w:szCs w:val="18"/>
      </w:rPr>
      <w:fldChar w:fldCharType="separate"/>
    </w:r>
    <w:r w:rsidR="001A2FF5">
      <w:rPr>
        <w:noProof/>
        <w:sz w:val="18"/>
        <w:szCs w:val="18"/>
      </w:rPr>
      <w:t>17</w:t>
    </w:r>
    <w:r w:rsidRPr="00CA7F71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73877" w14:textId="77777777" w:rsidR="005221C3" w:rsidRDefault="005221C3" w:rsidP="004F2A5E">
      <w:pPr>
        <w:spacing w:after="0"/>
      </w:pPr>
      <w:r>
        <w:separator/>
      </w:r>
    </w:p>
  </w:footnote>
  <w:footnote w:type="continuationSeparator" w:id="0">
    <w:p w14:paraId="5DF6F58D" w14:textId="77777777" w:rsidR="005221C3" w:rsidRDefault="005221C3" w:rsidP="004F2A5E">
      <w:pPr>
        <w:spacing w:after="0"/>
      </w:pPr>
      <w:r>
        <w:continuationSeparator/>
      </w:r>
    </w:p>
  </w:footnote>
  <w:footnote w:id="1">
    <w:p w14:paraId="1CC788EB" w14:textId="77777777" w:rsidR="008C1F0E" w:rsidRPr="00CF76F0" w:rsidRDefault="008C1F0E" w:rsidP="004F2A5E">
      <w:pPr>
        <w:pStyle w:val="Textpoznpodarou"/>
      </w:pPr>
      <w:r w:rsidRPr="00CF76F0">
        <w:rPr>
          <w:rStyle w:val="Znakapoznpodarou"/>
          <w:szCs w:val="18"/>
        </w:rPr>
        <w:footnoteRef/>
      </w:r>
      <w:r w:rsidRPr="00CF76F0">
        <w:t xml:space="preserve"> Pomocí počtu přípojek se vyjadřuje „velikost“ dopadu přerušení dodávky pitné vody na obyvatele. </w:t>
      </w:r>
    </w:p>
  </w:footnote>
  <w:footnote w:id="2">
    <w:p w14:paraId="7B2C006E" w14:textId="77777777" w:rsidR="008C1F0E" w:rsidRPr="00315686" w:rsidRDefault="008C1F0E" w:rsidP="00AB05BE">
      <w:pPr>
        <w:pStyle w:val="Textpoznpodarou"/>
      </w:pPr>
    </w:p>
  </w:footnote>
  <w:footnote w:id="3">
    <w:p w14:paraId="62196323" w14:textId="77777777" w:rsidR="008C1F0E" w:rsidRPr="00695257" w:rsidRDefault="008C1F0E" w:rsidP="00AB05BE">
      <w:pPr>
        <w:pStyle w:val="Textpoznpodarou"/>
        <w:rPr>
          <w:rFonts w:ascii="Palatino Linotype" w:hAnsi="Palatino Linotype"/>
          <w:i/>
          <w:sz w:val="18"/>
          <w:szCs w:val="18"/>
        </w:rPr>
      </w:pPr>
    </w:p>
  </w:footnote>
  <w:footnote w:id="4">
    <w:p w14:paraId="02FD1434" w14:textId="77777777" w:rsidR="008C1F0E" w:rsidRPr="00F97B7E" w:rsidRDefault="008C1F0E" w:rsidP="00AB05BE">
      <w:pPr>
        <w:pStyle w:val="Textpoznpodarou"/>
      </w:pPr>
    </w:p>
  </w:footnote>
  <w:footnote w:id="5">
    <w:p w14:paraId="41FCC43D" w14:textId="77777777" w:rsidR="008C1F0E" w:rsidRDefault="008C1F0E" w:rsidP="00AB05BE">
      <w:pPr>
        <w:pStyle w:val="Textpoznpodarou"/>
      </w:pPr>
    </w:p>
  </w:footnote>
  <w:footnote w:id="6">
    <w:p w14:paraId="19013E98" w14:textId="77777777" w:rsidR="008C1F0E" w:rsidRDefault="008C1F0E" w:rsidP="00AB05B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144B6" w14:textId="61B3889F" w:rsidR="008C1F0E" w:rsidRPr="00D21E36" w:rsidRDefault="008C1F0E" w:rsidP="000806E2">
    <w:pPr>
      <w:pStyle w:val="Zhlav"/>
      <w:rPr>
        <w:b/>
        <w:color w:val="808080"/>
        <w:sz w:val="20"/>
      </w:rPr>
    </w:pPr>
    <w:r>
      <w:rPr>
        <w:rFonts w:cs="Arial"/>
        <w:b/>
        <w:color w:val="808080"/>
        <w:sz w:val="20"/>
      </w:rPr>
      <w:t xml:space="preserve">Provozování vodovodu pro veřejnou potřebu ve vlastnictví </w:t>
    </w:r>
    <w:r w:rsidR="00F1042D">
      <w:rPr>
        <w:rFonts w:cs="Arial"/>
        <w:b/>
        <w:color w:val="808080"/>
        <w:sz w:val="20"/>
      </w:rPr>
      <w:t xml:space="preserve">a správě </w:t>
    </w:r>
    <w:r w:rsidR="00814F3D">
      <w:rPr>
        <w:rFonts w:cs="Arial"/>
        <w:b/>
        <w:color w:val="808080"/>
        <w:sz w:val="20"/>
      </w:rPr>
      <w:t>DSO Vodovod Landštejn</w:t>
    </w:r>
    <w:r w:rsidR="00F1042D">
      <w:rPr>
        <w:rFonts w:cs="Arial"/>
        <w:b/>
        <w:color w:val="808080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21D"/>
    <w:multiLevelType w:val="hybridMultilevel"/>
    <w:tmpl w:val="A1A834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52C326">
      <w:start w:val="1"/>
      <w:numFmt w:val="bullet"/>
      <w:pStyle w:val="Nadpis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5F3B4C"/>
    <w:multiLevelType w:val="hybridMultilevel"/>
    <w:tmpl w:val="163AF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4714B"/>
    <w:multiLevelType w:val="singleLevel"/>
    <w:tmpl w:val="BA9EBA3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1FF129FB"/>
    <w:multiLevelType w:val="hybridMultilevel"/>
    <w:tmpl w:val="6C36DEEC"/>
    <w:lvl w:ilvl="0" w:tplc="A6767EA0">
      <w:start w:val="8"/>
      <w:numFmt w:val="lowerLetter"/>
      <w:lvlText w:val="%1)"/>
      <w:lvlJc w:val="left"/>
      <w:pPr>
        <w:tabs>
          <w:tab w:val="num" w:pos="788"/>
        </w:tabs>
        <w:ind w:left="788" w:hanging="360"/>
      </w:pPr>
      <w:rPr>
        <w:rFonts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26107FF8"/>
    <w:multiLevelType w:val="multilevel"/>
    <w:tmpl w:val="5F3256CA"/>
    <w:lvl w:ilvl="0"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5" w15:restartNumberingAfterBreak="0">
    <w:nsid w:val="2DFA0DC9"/>
    <w:multiLevelType w:val="hybridMultilevel"/>
    <w:tmpl w:val="D94CDE7C"/>
    <w:lvl w:ilvl="0" w:tplc="22AA46BA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B5A41"/>
    <w:multiLevelType w:val="hybridMultilevel"/>
    <w:tmpl w:val="772C4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B0BE5"/>
    <w:multiLevelType w:val="hybridMultilevel"/>
    <w:tmpl w:val="0F0EFAD8"/>
    <w:lvl w:ilvl="0" w:tplc="2FA67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D5BB5"/>
    <w:multiLevelType w:val="singleLevel"/>
    <w:tmpl w:val="BA9EBA3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762F39A7"/>
    <w:multiLevelType w:val="hybridMultilevel"/>
    <w:tmpl w:val="2FB20A38"/>
    <w:lvl w:ilvl="0" w:tplc="5AE44494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E445BB6"/>
    <w:multiLevelType w:val="multilevel"/>
    <w:tmpl w:val="A46086F6"/>
    <w:lvl w:ilvl="0"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 w16cid:durableId="1243100282">
    <w:abstractNumId w:val="5"/>
  </w:num>
  <w:num w:numId="2" w16cid:durableId="998658491">
    <w:abstractNumId w:val="10"/>
  </w:num>
  <w:num w:numId="3" w16cid:durableId="1961495148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5792444">
    <w:abstractNumId w:val="9"/>
  </w:num>
  <w:num w:numId="5" w16cid:durableId="267125680">
    <w:abstractNumId w:val="7"/>
  </w:num>
  <w:num w:numId="6" w16cid:durableId="791365004">
    <w:abstractNumId w:val="1"/>
  </w:num>
  <w:num w:numId="7" w16cid:durableId="375662367">
    <w:abstractNumId w:val="8"/>
    <w:lvlOverride w:ilvl="0">
      <w:startOverride w:val="1"/>
    </w:lvlOverride>
  </w:num>
  <w:num w:numId="8" w16cid:durableId="903755877">
    <w:abstractNumId w:val="4"/>
  </w:num>
  <w:num w:numId="9" w16cid:durableId="914702596">
    <w:abstractNumId w:val="10"/>
  </w:num>
  <w:num w:numId="10" w16cid:durableId="355082078">
    <w:abstractNumId w:val="10"/>
  </w:num>
  <w:num w:numId="11" w16cid:durableId="1792900915">
    <w:abstractNumId w:val="3"/>
  </w:num>
  <w:num w:numId="12" w16cid:durableId="316886590">
    <w:abstractNumId w:val="0"/>
  </w:num>
  <w:num w:numId="13" w16cid:durableId="1181971464">
    <w:abstractNumId w:val="6"/>
  </w:num>
  <w:num w:numId="14" w16cid:durableId="577711361">
    <w:abstractNumId w:val="2"/>
  </w:num>
  <w:num w:numId="15" w16cid:durableId="194032768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ýbová Eva">
    <w15:presenceInfo w15:providerId="AD" w15:userId="S::frybova@vrv.cz::d3766cc0-8865-45fe-a4c3-3ccd551c59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C4"/>
    <w:rsid w:val="00007333"/>
    <w:rsid w:val="000127DA"/>
    <w:rsid w:val="00040BEF"/>
    <w:rsid w:val="000456AE"/>
    <w:rsid w:val="00077709"/>
    <w:rsid w:val="000802A7"/>
    <w:rsid w:val="000806E2"/>
    <w:rsid w:val="000967B5"/>
    <w:rsid w:val="000A767D"/>
    <w:rsid w:val="000D1F12"/>
    <w:rsid w:val="000D3842"/>
    <w:rsid w:val="000D3E95"/>
    <w:rsid w:val="000E397E"/>
    <w:rsid w:val="000E61BE"/>
    <w:rsid w:val="00112BBD"/>
    <w:rsid w:val="00115DF2"/>
    <w:rsid w:val="00130B9B"/>
    <w:rsid w:val="00136451"/>
    <w:rsid w:val="00141C0E"/>
    <w:rsid w:val="001636F5"/>
    <w:rsid w:val="00165395"/>
    <w:rsid w:val="00174480"/>
    <w:rsid w:val="00174DBE"/>
    <w:rsid w:val="00187788"/>
    <w:rsid w:val="00193BB4"/>
    <w:rsid w:val="0019686F"/>
    <w:rsid w:val="00197B2F"/>
    <w:rsid w:val="001A2FF5"/>
    <w:rsid w:val="001B475A"/>
    <w:rsid w:val="001F2DFE"/>
    <w:rsid w:val="00201FB8"/>
    <w:rsid w:val="00205DA8"/>
    <w:rsid w:val="00206D09"/>
    <w:rsid w:val="00236E00"/>
    <w:rsid w:val="002411DE"/>
    <w:rsid w:val="00271128"/>
    <w:rsid w:val="00287D27"/>
    <w:rsid w:val="002929D9"/>
    <w:rsid w:val="00295B02"/>
    <w:rsid w:val="002C2080"/>
    <w:rsid w:val="002C2BAA"/>
    <w:rsid w:val="002E04B2"/>
    <w:rsid w:val="002E4EA3"/>
    <w:rsid w:val="002F2450"/>
    <w:rsid w:val="00304450"/>
    <w:rsid w:val="00304B36"/>
    <w:rsid w:val="00360916"/>
    <w:rsid w:val="00363ED9"/>
    <w:rsid w:val="003B3FFF"/>
    <w:rsid w:val="003C55F2"/>
    <w:rsid w:val="003C693A"/>
    <w:rsid w:val="003E3ECB"/>
    <w:rsid w:val="003F08E8"/>
    <w:rsid w:val="0040193D"/>
    <w:rsid w:val="004036F7"/>
    <w:rsid w:val="00404454"/>
    <w:rsid w:val="0040686E"/>
    <w:rsid w:val="00412404"/>
    <w:rsid w:val="004124E0"/>
    <w:rsid w:val="00425438"/>
    <w:rsid w:val="00430C02"/>
    <w:rsid w:val="00443D3B"/>
    <w:rsid w:val="004440E4"/>
    <w:rsid w:val="00444267"/>
    <w:rsid w:val="00447227"/>
    <w:rsid w:val="00452B21"/>
    <w:rsid w:val="00455FED"/>
    <w:rsid w:val="004707D0"/>
    <w:rsid w:val="00476B5D"/>
    <w:rsid w:val="004841DD"/>
    <w:rsid w:val="00491523"/>
    <w:rsid w:val="004A23D1"/>
    <w:rsid w:val="004C77A0"/>
    <w:rsid w:val="004D652A"/>
    <w:rsid w:val="004F2A5E"/>
    <w:rsid w:val="004F705C"/>
    <w:rsid w:val="0050011D"/>
    <w:rsid w:val="0050066A"/>
    <w:rsid w:val="00501A2C"/>
    <w:rsid w:val="00502181"/>
    <w:rsid w:val="005221C3"/>
    <w:rsid w:val="005379C3"/>
    <w:rsid w:val="005519FE"/>
    <w:rsid w:val="00560A00"/>
    <w:rsid w:val="005A2FAC"/>
    <w:rsid w:val="005C2EA1"/>
    <w:rsid w:val="005D3766"/>
    <w:rsid w:val="005F0181"/>
    <w:rsid w:val="005F101C"/>
    <w:rsid w:val="005F60FB"/>
    <w:rsid w:val="006026F2"/>
    <w:rsid w:val="00613E9A"/>
    <w:rsid w:val="00631DA2"/>
    <w:rsid w:val="006331DB"/>
    <w:rsid w:val="006366A5"/>
    <w:rsid w:val="006417EC"/>
    <w:rsid w:val="00647195"/>
    <w:rsid w:val="0067144A"/>
    <w:rsid w:val="00671B90"/>
    <w:rsid w:val="00674775"/>
    <w:rsid w:val="006A0E6B"/>
    <w:rsid w:val="006B6B33"/>
    <w:rsid w:val="006B6D34"/>
    <w:rsid w:val="006E2163"/>
    <w:rsid w:val="006F3F83"/>
    <w:rsid w:val="006F722E"/>
    <w:rsid w:val="0070261D"/>
    <w:rsid w:val="00702710"/>
    <w:rsid w:val="00724F78"/>
    <w:rsid w:val="007517F2"/>
    <w:rsid w:val="00752E29"/>
    <w:rsid w:val="00787AB3"/>
    <w:rsid w:val="007A1416"/>
    <w:rsid w:val="007B3087"/>
    <w:rsid w:val="007C4D6A"/>
    <w:rsid w:val="007D3AD5"/>
    <w:rsid w:val="00802A1A"/>
    <w:rsid w:val="00814F3D"/>
    <w:rsid w:val="00817921"/>
    <w:rsid w:val="00837422"/>
    <w:rsid w:val="008416D6"/>
    <w:rsid w:val="008623A2"/>
    <w:rsid w:val="0086302E"/>
    <w:rsid w:val="00871735"/>
    <w:rsid w:val="0087235E"/>
    <w:rsid w:val="00880852"/>
    <w:rsid w:val="00885B87"/>
    <w:rsid w:val="008B0DAB"/>
    <w:rsid w:val="008B0F22"/>
    <w:rsid w:val="008B2E15"/>
    <w:rsid w:val="008B642E"/>
    <w:rsid w:val="008C1F0E"/>
    <w:rsid w:val="008C3507"/>
    <w:rsid w:val="008C582F"/>
    <w:rsid w:val="008E577D"/>
    <w:rsid w:val="0093525A"/>
    <w:rsid w:val="00954C1C"/>
    <w:rsid w:val="009647E4"/>
    <w:rsid w:val="00974BDE"/>
    <w:rsid w:val="009A6FFD"/>
    <w:rsid w:val="009A79B1"/>
    <w:rsid w:val="009C13C7"/>
    <w:rsid w:val="00A04DC1"/>
    <w:rsid w:val="00A41EFD"/>
    <w:rsid w:val="00A426E6"/>
    <w:rsid w:val="00A71B98"/>
    <w:rsid w:val="00A7726F"/>
    <w:rsid w:val="00A846A5"/>
    <w:rsid w:val="00AB05BE"/>
    <w:rsid w:val="00B05C74"/>
    <w:rsid w:val="00B12DD8"/>
    <w:rsid w:val="00B12E74"/>
    <w:rsid w:val="00B3689F"/>
    <w:rsid w:val="00B533CB"/>
    <w:rsid w:val="00B7269E"/>
    <w:rsid w:val="00B83239"/>
    <w:rsid w:val="00BD0088"/>
    <w:rsid w:val="00BD3663"/>
    <w:rsid w:val="00C11049"/>
    <w:rsid w:val="00C1538B"/>
    <w:rsid w:val="00C407B5"/>
    <w:rsid w:val="00C5084E"/>
    <w:rsid w:val="00C72912"/>
    <w:rsid w:val="00C74895"/>
    <w:rsid w:val="00CA26C4"/>
    <w:rsid w:val="00CB3ABF"/>
    <w:rsid w:val="00CD1301"/>
    <w:rsid w:val="00CD1ECF"/>
    <w:rsid w:val="00CF6CB1"/>
    <w:rsid w:val="00D15347"/>
    <w:rsid w:val="00D37D3C"/>
    <w:rsid w:val="00D447EC"/>
    <w:rsid w:val="00D70BFD"/>
    <w:rsid w:val="00D9077B"/>
    <w:rsid w:val="00DB7D99"/>
    <w:rsid w:val="00DC0B2E"/>
    <w:rsid w:val="00DC7AF7"/>
    <w:rsid w:val="00DC7BA0"/>
    <w:rsid w:val="00DD3E88"/>
    <w:rsid w:val="00DE568B"/>
    <w:rsid w:val="00E15D9F"/>
    <w:rsid w:val="00E52BD7"/>
    <w:rsid w:val="00E560F5"/>
    <w:rsid w:val="00E72897"/>
    <w:rsid w:val="00E74A9F"/>
    <w:rsid w:val="00EA742E"/>
    <w:rsid w:val="00EC050C"/>
    <w:rsid w:val="00ED14E9"/>
    <w:rsid w:val="00ED2664"/>
    <w:rsid w:val="00EE2601"/>
    <w:rsid w:val="00F1042D"/>
    <w:rsid w:val="00F13AB6"/>
    <w:rsid w:val="00F17B19"/>
    <w:rsid w:val="00F24B90"/>
    <w:rsid w:val="00F27A5F"/>
    <w:rsid w:val="00F35176"/>
    <w:rsid w:val="00F53A0A"/>
    <w:rsid w:val="00F703B9"/>
    <w:rsid w:val="00F836BB"/>
    <w:rsid w:val="00FE4C41"/>
    <w:rsid w:val="00FE5D05"/>
    <w:rsid w:val="00FF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8D419"/>
  <w15:docId w15:val="{DE8CD880-496A-4497-A81A-DA665B33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2A5E"/>
    <w:pPr>
      <w:spacing w:after="12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2A5E"/>
    <w:pPr>
      <w:numPr>
        <w:numId w:val="2"/>
      </w:numPr>
      <w:spacing w:before="480" w:after="240" w:line="264" w:lineRule="auto"/>
      <w:jc w:val="both"/>
      <w:outlineLvl w:val="0"/>
    </w:pPr>
    <w:rPr>
      <w:rFonts w:cs="Arial"/>
      <w:b/>
      <w:bCs/>
      <w:caps/>
      <w:color w:val="000000"/>
      <w:kern w:val="32"/>
      <w:sz w:val="24"/>
      <w:szCs w:val="40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4F2A5E"/>
    <w:pPr>
      <w:numPr>
        <w:ilvl w:val="1"/>
        <w:numId w:val="2"/>
      </w:numPr>
      <w:spacing w:before="240" w:line="264" w:lineRule="auto"/>
      <w:jc w:val="both"/>
      <w:outlineLvl w:val="1"/>
    </w:pPr>
    <w:rPr>
      <w:rFonts w:cs="Arial"/>
      <w:b/>
      <w:bCs/>
      <w:iCs/>
      <w:color w:val="000000"/>
      <w:kern w:val="32"/>
      <w:sz w:val="2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4F2A5E"/>
    <w:pPr>
      <w:spacing w:before="120" w:line="264" w:lineRule="auto"/>
      <w:ind w:left="720"/>
      <w:jc w:val="both"/>
      <w:outlineLvl w:val="2"/>
    </w:pPr>
    <w:rPr>
      <w:rFonts w:cs="Arial"/>
      <w:bCs/>
      <w:iCs/>
      <w:kern w:val="32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4F2A5E"/>
    <w:pPr>
      <w:tabs>
        <w:tab w:val="left" w:pos="1077"/>
      </w:tabs>
      <w:spacing w:before="120" w:line="264" w:lineRule="auto"/>
      <w:jc w:val="both"/>
      <w:outlineLvl w:val="3"/>
    </w:pPr>
    <w:rPr>
      <w:rFonts w:cs="Arial"/>
      <w:bCs/>
      <w:iCs/>
      <w:color w:val="000000"/>
      <w:kern w:val="32"/>
      <w:sz w:val="22"/>
      <w:lang w:eastAsia="en-US"/>
    </w:rPr>
  </w:style>
  <w:style w:type="paragraph" w:styleId="Nadpis5">
    <w:name w:val="heading 5"/>
    <w:basedOn w:val="Zkladntext"/>
    <w:next w:val="Normln"/>
    <w:link w:val="Nadpis5Char"/>
    <w:qFormat/>
    <w:rsid w:val="004F2A5E"/>
    <w:pPr>
      <w:numPr>
        <w:ilvl w:val="2"/>
        <w:numId w:val="3"/>
      </w:numPr>
      <w:tabs>
        <w:tab w:val="clear" w:pos="2160"/>
        <w:tab w:val="clear" w:pos="8930"/>
        <w:tab w:val="left" w:pos="1440"/>
      </w:tabs>
      <w:spacing w:before="60" w:after="120" w:line="240" w:lineRule="auto"/>
      <w:ind w:left="1434" w:hanging="357"/>
      <w:outlineLvl w:val="4"/>
    </w:pPr>
    <w:rPr>
      <w:rFonts w:cs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do bloku"/>
    <w:basedOn w:val="Normln"/>
    <w:link w:val="ZkladntextChar"/>
    <w:qFormat/>
    <w:rsid w:val="004F2A5E"/>
    <w:pPr>
      <w:tabs>
        <w:tab w:val="right" w:pos="8930"/>
      </w:tabs>
      <w:spacing w:after="60" w:line="288" w:lineRule="auto"/>
      <w:jc w:val="both"/>
    </w:pPr>
    <w:rPr>
      <w:szCs w:val="24"/>
    </w:rPr>
  </w:style>
  <w:style w:type="character" w:customStyle="1" w:styleId="ZkladntextChar">
    <w:name w:val="Základní text Char"/>
    <w:aliases w:val="do bloku Char"/>
    <w:basedOn w:val="Standardnpsmoodstavce"/>
    <w:link w:val="Zkladntext"/>
    <w:rsid w:val="004F2A5E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uiPriority w:val="99"/>
    <w:rsid w:val="004F2A5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4F2A5E"/>
    <w:pPr>
      <w:tabs>
        <w:tab w:val="center" w:pos="4536"/>
        <w:tab w:val="right" w:pos="9072"/>
      </w:tabs>
      <w:spacing w:line="288" w:lineRule="auto"/>
      <w:jc w:val="both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4F2A5E"/>
    <w:rPr>
      <w:rFonts w:ascii="Arial" w:eastAsia="Times New Roman" w:hAnsi="Arial" w:cs="Times New Roman"/>
      <w:sz w:val="16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4F2A5E"/>
    <w:pPr>
      <w:spacing w:before="120"/>
    </w:pPr>
    <w:rPr>
      <w:b/>
      <w:sz w:val="22"/>
    </w:rPr>
  </w:style>
  <w:style w:type="paragraph" w:styleId="Obsah2">
    <w:name w:val="toc 2"/>
    <w:basedOn w:val="Normln"/>
    <w:next w:val="Normln"/>
    <w:autoRedefine/>
    <w:uiPriority w:val="39"/>
    <w:rsid w:val="004F2A5E"/>
    <w:pPr>
      <w:spacing w:after="60"/>
      <w:ind w:left="198"/>
    </w:pPr>
  </w:style>
  <w:style w:type="paragraph" w:styleId="slovanseznam">
    <w:name w:val="List Number"/>
    <w:basedOn w:val="Normln"/>
    <w:rsid w:val="004F2A5E"/>
    <w:pPr>
      <w:numPr>
        <w:numId w:val="1"/>
      </w:numPr>
      <w:spacing w:line="288" w:lineRule="auto"/>
      <w:contextualSpacing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4F2A5E"/>
    <w:rPr>
      <w:rFonts w:ascii="Arial" w:eastAsia="Times New Roman" w:hAnsi="Arial" w:cs="Arial"/>
      <w:b/>
      <w:bCs/>
      <w:caps/>
      <w:color w:val="000000"/>
      <w:kern w:val="32"/>
      <w:sz w:val="24"/>
      <w:szCs w:val="40"/>
    </w:rPr>
  </w:style>
  <w:style w:type="character" w:customStyle="1" w:styleId="Nadpis2Char">
    <w:name w:val="Nadpis 2 Char"/>
    <w:basedOn w:val="Standardnpsmoodstavce"/>
    <w:link w:val="Nadpis2"/>
    <w:rsid w:val="004F2A5E"/>
    <w:rPr>
      <w:rFonts w:ascii="Arial" w:eastAsia="Times New Roman" w:hAnsi="Arial" w:cs="Arial"/>
      <w:b/>
      <w:bCs/>
      <w:iCs/>
      <w:color w:val="000000"/>
      <w:kern w:val="32"/>
      <w:szCs w:val="20"/>
    </w:rPr>
  </w:style>
  <w:style w:type="character" w:customStyle="1" w:styleId="Nadpis3Char">
    <w:name w:val="Nadpis 3 Char"/>
    <w:basedOn w:val="Standardnpsmoodstavce"/>
    <w:link w:val="Nadpis3"/>
    <w:rsid w:val="004F2A5E"/>
    <w:rPr>
      <w:rFonts w:ascii="Arial" w:eastAsia="Times New Roman" w:hAnsi="Arial" w:cs="Arial"/>
      <w:bCs/>
      <w:iCs/>
      <w:kern w:val="32"/>
    </w:rPr>
  </w:style>
  <w:style w:type="character" w:customStyle="1" w:styleId="Nadpis4Char">
    <w:name w:val="Nadpis 4 Char"/>
    <w:basedOn w:val="Standardnpsmoodstavce"/>
    <w:link w:val="Nadpis4"/>
    <w:rsid w:val="004F2A5E"/>
    <w:rPr>
      <w:rFonts w:ascii="Arial" w:eastAsia="Times New Roman" w:hAnsi="Arial" w:cs="Arial"/>
      <w:bCs/>
      <w:iCs/>
      <w:color w:val="000000"/>
      <w:kern w:val="32"/>
      <w:szCs w:val="20"/>
    </w:rPr>
  </w:style>
  <w:style w:type="character" w:customStyle="1" w:styleId="Nadpis5Char">
    <w:name w:val="Nadpis 5 Char"/>
    <w:basedOn w:val="Standardnpsmoodstavce"/>
    <w:link w:val="Nadpis5"/>
    <w:rsid w:val="004F2A5E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rsid w:val="004F2A5E"/>
    <w:pPr>
      <w:tabs>
        <w:tab w:val="center" w:pos="4536"/>
        <w:tab w:val="right" w:pos="9072"/>
      </w:tabs>
      <w:spacing w:line="288" w:lineRule="auto"/>
      <w:jc w:val="both"/>
    </w:pPr>
  </w:style>
  <w:style w:type="character" w:customStyle="1" w:styleId="ZpatChar">
    <w:name w:val="Zápatí Char"/>
    <w:basedOn w:val="Standardnpsmoodstavce"/>
    <w:link w:val="Zpat"/>
    <w:rsid w:val="004F2A5E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y1">
    <w:name w:val="Odrážky 1"/>
    <w:basedOn w:val="Zkladntext"/>
    <w:rsid w:val="004F2A5E"/>
    <w:pPr>
      <w:tabs>
        <w:tab w:val="num" w:pos="720"/>
      </w:tabs>
      <w:spacing w:before="60"/>
      <w:ind w:left="720" w:hanging="360"/>
    </w:pPr>
    <w:rPr>
      <w:rFonts w:cs="Tahoma"/>
      <w:szCs w:val="20"/>
      <w:lang w:eastAsia="en-US"/>
    </w:rPr>
  </w:style>
  <w:style w:type="paragraph" w:styleId="Textpoznpodarou">
    <w:name w:val="footnote text"/>
    <w:basedOn w:val="Normln"/>
    <w:link w:val="TextpoznpodarouChar"/>
    <w:semiHidden/>
    <w:rsid w:val="004F2A5E"/>
    <w:pPr>
      <w:spacing w:after="60" w:line="288" w:lineRule="auto"/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F2A5E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semiHidden/>
    <w:rsid w:val="004F2A5E"/>
    <w:rPr>
      <w:vertAlign w:val="superscript"/>
    </w:rPr>
  </w:style>
  <w:style w:type="paragraph" w:customStyle="1" w:styleId="Zkladntextvlevo">
    <w:name w:val="Základní text vlevo"/>
    <w:basedOn w:val="Zkladntext"/>
    <w:next w:val="Zkladntext"/>
    <w:qFormat/>
    <w:rsid w:val="004F2A5E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8717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1735"/>
  </w:style>
  <w:style w:type="character" w:customStyle="1" w:styleId="TextkomenteChar">
    <w:name w:val="Text komentáře Char"/>
    <w:basedOn w:val="Standardnpsmoodstavce"/>
    <w:link w:val="Textkomente"/>
    <w:uiPriority w:val="99"/>
    <w:rsid w:val="00871735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73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73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73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odrky">
    <w:name w:val="odrážky"/>
    <w:basedOn w:val="slovanseznam"/>
    <w:rsid w:val="00AB05BE"/>
    <w:pPr>
      <w:numPr>
        <w:numId w:val="0"/>
      </w:numPr>
      <w:ind w:left="360" w:hanging="360"/>
    </w:pPr>
  </w:style>
  <w:style w:type="paragraph" w:customStyle="1" w:styleId="Default">
    <w:name w:val="Default"/>
    <w:rsid w:val="002711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6026F2"/>
    <w:pPr>
      <w:spacing w:after="200" w:line="276" w:lineRule="auto"/>
      <w:ind w:left="720"/>
      <w:contextualSpacing/>
    </w:pPr>
    <w:rPr>
      <w:rFonts w:ascii="Arial Narrow" w:eastAsia="Calibri" w:hAnsi="Arial Narrow"/>
      <w:sz w:val="24"/>
      <w:szCs w:val="22"/>
      <w:lang w:eastAsia="en-US"/>
    </w:rPr>
  </w:style>
  <w:style w:type="character" w:customStyle="1" w:styleId="cf01">
    <w:name w:val="cf01"/>
    <w:basedOn w:val="Standardnpsmoodstavce"/>
    <w:rsid w:val="003C693A"/>
    <w:rPr>
      <w:rFonts w:ascii="Segoe UI" w:hAnsi="Segoe UI" w:cs="Segoe UI" w:hint="default"/>
      <w:sz w:val="18"/>
      <w:szCs w:val="18"/>
    </w:rPr>
  </w:style>
  <w:style w:type="paragraph" w:styleId="Revize">
    <w:name w:val="Revision"/>
    <w:hidden/>
    <w:uiPriority w:val="99"/>
    <w:semiHidden/>
    <w:rsid w:val="00A41EF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8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82980-49F0-4557-BBE7-01C5B99E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5917</Words>
  <Characters>34914</Characters>
  <Application>Microsoft Office Word</Application>
  <DocSecurity>0</DocSecurity>
  <Lines>290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Vodohospodarsky rozvoj a vystavba a.s.</Company>
  <LinksUpToDate>false</LinksUpToDate>
  <CharactersWithSpaces>40750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VRV: Eva Frýbová</dc:creator>
  <cp:lastModifiedBy>Frýbová Eva</cp:lastModifiedBy>
  <cp:revision>7</cp:revision>
  <cp:lastPrinted>2024-06-03T11:37:00Z</cp:lastPrinted>
  <dcterms:created xsi:type="dcterms:W3CDTF">2025-07-03T09:43:00Z</dcterms:created>
  <dcterms:modified xsi:type="dcterms:W3CDTF">2025-07-03T09:49:00Z</dcterms:modified>
</cp:coreProperties>
</file>